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8B2FC9" w14:textId="378208E4" w:rsidR="008A12C2" w:rsidRDefault="00994397" w:rsidP="003F3CCD">
      <w:pPr>
        <w:pStyle w:val="Titel"/>
        <w:ind w:right="1274"/>
      </w:pPr>
      <w:r>
        <w:rPr>
          <w:noProof/>
        </w:rPr>
        <w:drawing>
          <wp:anchor distT="0" distB="0" distL="114300" distR="114300" simplePos="0" relativeHeight="251658240" behindDoc="1" locked="0" layoutInCell="1" allowOverlap="1" wp14:anchorId="6267EF59" wp14:editId="51E1A8DF">
            <wp:simplePos x="0" y="0"/>
            <wp:positionH relativeFrom="page">
              <wp:posOffset>-17780</wp:posOffset>
            </wp:positionH>
            <wp:positionV relativeFrom="page">
              <wp:posOffset>2279199</wp:posOffset>
            </wp:positionV>
            <wp:extent cx="7588800" cy="7606800"/>
            <wp:effectExtent l="0" t="0" r="6350" b="635"/>
            <wp:wrapNone/>
            <wp:docPr id="821813620" name="Graphic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1813620" name="Graphic 3"/>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7588800" cy="7606800"/>
                    </a:xfrm>
                    <a:prstGeom prst="rect">
                      <a:avLst/>
                    </a:prstGeom>
                  </pic:spPr>
                </pic:pic>
              </a:graphicData>
            </a:graphic>
            <wp14:sizeRelH relativeFrom="margin">
              <wp14:pctWidth>0</wp14:pctWidth>
            </wp14:sizeRelH>
            <wp14:sizeRelV relativeFrom="margin">
              <wp14:pctHeight>0</wp14:pctHeight>
            </wp14:sizeRelV>
          </wp:anchor>
        </w:drawing>
      </w:r>
    </w:p>
    <w:p w14:paraId="7AFDDF80" w14:textId="16042166" w:rsidR="00850D35" w:rsidRDefault="00850D35" w:rsidP="003F3CCD">
      <w:pPr>
        <w:pStyle w:val="Titel"/>
        <w:ind w:right="1274"/>
      </w:pPr>
    </w:p>
    <w:p w14:paraId="26F5B1FF" w14:textId="149321A8" w:rsidR="2EA9EF5E" w:rsidRDefault="2EA9EF5E" w:rsidP="5CE0ECDC">
      <w:pPr>
        <w:pStyle w:val="Titel"/>
        <w:spacing w:line="259" w:lineRule="auto"/>
        <w:ind w:right="1274"/>
      </w:pPr>
      <w:r>
        <w:t>A 3.2 - Hands-on training modules for experts, planners and target groups involve</w:t>
      </w:r>
      <w:r w:rsidR="2BA1104A">
        <w:t>d through RCWGs in working on the integrated planning exercises in pilot areas (Case studies A 2.2)</w:t>
      </w:r>
    </w:p>
    <w:p w14:paraId="3F598189" w14:textId="6C7ABF22" w:rsidR="00432E1E" w:rsidRDefault="2BA1104A" w:rsidP="311C7419">
      <w:pPr>
        <w:pStyle w:val="Untertitel"/>
        <w:spacing w:line="259" w:lineRule="auto"/>
        <w:ind w:right="1274"/>
      </w:pPr>
      <w:r>
        <w:t xml:space="preserve">Supporting &amp; </w:t>
      </w:r>
      <w:r w:rsidR="10D831CD">
        <w:t>Explanatory</w:t>
      </w:r>
      <w:r>
        <w:t xml:space="preserve"> Document on material</w:t>
      </w:r>
    </w:p>
    <w:p w14:paraId="79576DA5" w14:textId="5D7299E9" w:rsidR="00A12EE6" w:rsidRDefault="00A12EE6" w:rsidP="00751BDA"/>
    <w:p w14:paraId="6CA2FC9A" w14:textId="77777777" w:rsidR="00A12EE6" w:rsidRDefault="00A12EE6" w:rsidP="00751BDA">
      <w:pPr>
        <w:sectPr w:rsidR="00A12EE6" w:rsidSect="008A12C2">
          <w:headerReference w:type="even" r:id="rId13"/>
          <w:headerReference w:type="default" r:id="rId14"/>
          <w:footerReference w:type="default" r:id="rId15"/>
          <w:headerReference w:type="first" r:id="rId16"/>
          <w:type w:val="continuous"/>
          <w:pgSz w:w="11904" w:h="16835"/>
          <w:pgMar w:top="4613" w:right="1134" w:bottom="1701" w:left="1134" w:header="709" w:footer="709" w:gutter="0"/>
          <w:cols w:space="708"/>
          <w:docGrid w:linePitch="360"/>
        </w:sectPr>
      </w:pPr>
    </w:p>
    <w:p w14:paraId="083A9B24" w14:textId="1195EAB3" w:rsidR="00A12EE6" w:rsidRPr="000443DE" w:rsidRDefault="00A12EE6" w:rsidP="00751BDA">
      <w:pPr>
        <w:sectPr w:rsidR="00A12EE6" w:rsidRPr="000443DE" w:rsidSect="008A12C2">
          <w:pgSz w:w="11904" w:h="16835"/>
          <w:pgMar w:top="4487" w:right="1134" w:bottom="1701" w:left="1134" w:header="709" w:footer="709" w:gutter="0"/>
          <w:cols w:space="708"/>
          <w:docGrid w:linePitch="360"/>
        </w:sectPr>
      </w:pPr>
    </w:p>
    <w:sdt>
      <w:sdtPr>
        <w:rPr>
          <w:rFonts w:eastAsia="Times New Roman" w:cstheme="minorBidi"/>
          <w:b w:val="0"/>
          <w:noProof/>
          <w:color w:val="auto"/>
          <w:sz w:val="24"/>
          <w:szCs w:val="24"/>
          <w:lang w:eastAsia="en-US"/>
        </w:rPr>
        <w:id w:val="2058707410"/>
        <w:docPartObj>
          <w:docPartGallery w:val="Table of Contents"/>
          <w:docPartUnique/>
        </w:docPartObj>
      </w:sdtPr>
      <w:sdtContent>
        <w:p w14:paraId="1ED2130C" w14:textId="2BC9D690" w:rsidR="00020599" w:rsidRPr="00020599" w:rsidRDefault="6D348751" w:rsidP="00751BDA">
          <w:pPr>
            <w:pStyle w:val="Inhaltsverzeichnisberschrift"/>
          </w:pPr>
          <w:r>
            <w:t>Table of Contents</w:t>
          </w:r>
        </w:p>
        <w:p w14:paraId="080ADDED" w14:textId="26DE4A76" w:rsidR="00862411" w:rsidRDefault="45EE90DF">
          <w:pPr>
            <w:pStyle w:val="Verzeichnis1"/>
            <w:tabs>
              <w:tab w:val="right" w:leader="dot" w:pos="9622"/>
            </w:tabs>
            <w:rPr>
              <w:rFonts w:asciiTheme="minorHAnsi" w:eastAsiaTheme="minorEastAsia" w:hAnsiTheme="minorHAnsi"/>
              <w:kern w:val="2"/>
              <w:lang w:val="de-DE" w:eastAsia="de-DE"/>
              <w14:ligatures w14:val="standardContextual"/>
            </w:rPr>
          </w:pPr>
          <w:r>
            <w:fldChar w:fldCharType="begin"/>
          </w:r>
          <w:r w:rsidR="5CE0ECDC">
            <w:instrText>TOC \o "1-3" \z \u \h</w:instrText>
          </w:r>
          <w:r>
            <w:fldChar w:fldCharType="separate"/>
          </w:r>
          <w:hyperlink w:anchor="_Toc211352687" w:history="1">
            <w:r w:rsidR="00862411" w:rsidRPr="00CA6E11">
              <w:rPr>
                <w:rStyle w:val="Hyperlink"/>
              </w:rPr>
              <w:t>1</w:t>
            </w:r>
            <w:r w:rsidR="00862411">
              <w:rPr>
                <w:rFonts w:asciiTheme="minorHAnsi" w:eastAsiaTheme="minorEastAsia" w:hAnsiTheme="minorHAnsi"/>
                <w:kern w:val="2"/>
                <w:lang w:val="de-DE" w:eastAsia="de-DE"/>
                <w14:ligatures w14:val="standardContextual"/>
              </w:rPr>
              <w:tab/>
            </w:r>
            <w:r w:rsidR="00862411" w:rsidRPr="00CA6E11">
              <w:rPr>
                <w:rStyle w:val="Hyperlink"/>
              </w:rPr>
              <w:t>Purpose declaration and introduction to document</w:t>
            </w:r>
            <w:r w:rsidR="00862411">
              <w:rPr>
                <w:webHidden/>
              </w:rPr>
              <w:tab/>
            </w:r>
            <w:r w:rsidR="00862411">
              <w:rPr>
                <w:webHidden/>
              </w:rPr>
              <w:fldChar w:fldCharType="begin"/>
            </w:r>
            <w:r w:rsidR="00862411">
              <w:rPr>
                <w:webHidden/>
              </w:rPr>
              <w:instrText xml:space="preserve"> PAGEREF _Toc211352687 \h </w:instrText>
            </w:r>
            <w:r w:rsidR="00862411">
              <w:rPr>
                <w:webHidden/>
              </w:rPr>
            </w:r>
            <w:r w:rsidR="00862411">
              <w:rPr>
                <w:webHidden/>
              </w:rPr>
              <w:fldChar w:fldCharType="separate"/>
            </w:r>
            <w:r w:rsidR="00862411">
              <w:rPr>
                <w:webHidden/>
              </w:rPr>
              <w:t>3</w:t>
            </w:r>
            <w:r w:rsidR="00862411">
              <w:rPr>
                <w:webHidden/>
              </w:rPr>
              <w:fldChar w:fldCharType="end"/>
            </w:r>
          </w:hyperlink>
        </w:p>
        <w:p w14:paraId="23F077F5" w14:textId="4F63AF6F" w:rsidR="00862411" w:rsidRDefault="00862411">
          <w:pPr>
            <w:pStyle w:val="Verzeichnis1"/>
            <w:tabs>
              <w:tab w:val="right" w:leader="dot" w:pos="9622"/>
            </w:tabs>
            <w:rPr>
              <w:rFonts w:asciiTheme="minorHAnsi" w:eastAsiaTheme="minorEastAsia" w:hAnsiTheme="minorHAnsi"/>
              <w:kern w:val="2"/>
              <w:lang w:val="de-DE" w:eastAsia="de-DE"/>
              <w14:ligatures w14:val="standardContextual"/>
            </w:rPr>
          </w:pPr>
          <w:hyperlink w:anchor="_Toc211352688" w:history="1">
            <w:r w:rsidRPr="00CA6E11">
              <w:rPr>
                <w:rStyle w:val="Hyperlink"/>
              </w:rPr>
              <w:t>2</w:t>
            </w:r>
            <w:r>
              <w:rPr>
                <w:rFonts w:asciiTheme="minorHAnsi" w:eastAsiaTheme="minorEastAsia" w:hAnsiTheme="minorHAnsi"/>
                <w:kern w:val="2"/>
                <w:lang w:val="de-DE" w:eastAsia="de-DE"/>
                <w14:ligatures w14:val="standardContextual"/>
              </w:rPr>
              <w:tab/>
            </w:r>
            <w:r w:rsidRPr="00CA6E11">
              <w:rPr>
                <w:rStyle w:val="Hyperlink"/>
              </w:rPr>
              <w:t>Structure &amp; components of the capacity building and training programme</w:t>
            </w:r>
            <w:r>
              <w:rPr>
                <w:webHidden/>
              </w:rPr>
              <w:tab/>
            </w:r>
            <w:r>
              <w:rPr>
                <w:webHidden/>
              </w:rPr>
              <w:fldChar w:fldCharType="begin"/>
            </w:r>
            <w:r>
              <w:rPr>
                <w:webHidden/>
              </w:rPr>
              <w:instrText xml:space="preserve"> PAGEREF _Toc211352688 \h </w:instrText>
            </w:r>
            <w:r>
              <w:rPr>
                <w:webHidden/>
              </w:rPr>
            </w:r>
            <w:r>
              <w:rPr>
                <w:webHidden/>
              </w:rPr>
              <w:fldChar w:fldCharType="separate"/>
            </w:r>
            <w:r>
              <w:rPr>
                <w:webHidden/>
              </w:rPr>
              <w:t>5</w:t>
            </w:r>
            <w:r>
              <w:rPr>
                <w:webHidden/>
              </w:rPr>
              <w:fldChar w:fldCharType="end"/>
            </w:r>
          </w:hyperlink>
        </w:p>
        <w:p w14:paraId="5B36C7F2" w14:textId="52B15B0D" w:rsidR="00862411" w:rsidRDefault="00862411">
          <w:pPr>
            <w:pStyle w:val="Verzeichnis1"/>
            <w:tabs>
              <w:tab w:val="right" w:leader="dot" w:pos="9622"/>
            </w:tabs>
            <w:rPr>
              <w:rFonts w:asciiTheme="minorHAnsi" w:eastAsiaTheme="minorEastAsia" w:hAnsiTheme="minorHAnsi"/>
              <w:kern w:val="2"/>
              <w:lang w:val="de-DE" w:eastAsia="de-DE"/>
              <w14:ligatures w14:val="standardContextual"/>
            </w:rPr>
          </w:pPr>
          <w:hyperlink w:anchor="_Toc211352689" w:history="1">
            <w:r w:rsidRPr="00CA6E11">
              <w:rPr>
                <w:rStyle w:val="Hyperlink"/>
              </w:rPr>
              <w:t>3</w:t>
            </w:r>
            <w:r>
              <w:rPr>
                <w:rFonts w:asciiTheme="minorHAnsi" w:eastAsiaTheme="minorEastAsia" w:hAnsiTheme="minorHAnsi"/>
                <w:kern w:val="2"/>
                <w:lang w:val="de-DE" w:eastAsia="de-DE"/>
                <w14:ligatures w14:val="standardContextual"/>
              </w:rPr>
              <w:tab/>
            </w:r>
            <w:r w:rsidRPr="00CA6E11">
              <w:rPr>
                <w:rStyle w:val="Hyperlink"/>
              </w:rPr>
              <w:t>Usage information and proposals</w:t>
            </w:r>
            <w:r>
              <w:rPr>
                <w:webHidden/>
              </w:rPr>
              <w:tab/>
            </w:r>
            <w:r>
              <w:rPr>
                <w:webHidden/>
              </w:rPr>
              <w:fldChar w:fldCharType="begin"/>
            </w:r>
            <w:r>
              <w:rPr>
                <w:webHidden/>
              </w:rPr>
              <w:instrText xml:space="preserve"> PAGEREF _Toc211352689 \h </w:instrText>
            </w:r>
            <w:r>
              <w:rPr>
                <w:webHidden/>
              </w:rPr>
            </w:r>
            <w:r>
              <w:rPr>
                <w:webHidden/>
              </w:rPr>
              <w:fldChar w:fldCharType="separate"/>
            </w:r>
            <w:r>
              <w:rPr>
                <w:webHidden/>
              </w:rPr>
              <w:t>6</w:t>
            </w:r>
            <w:r>
              <w:rPr>
                <w:webHidden/>
              </w:rPr>
              <w:fldChar w:fldCharType="end"/>
            </w:r>
          </w:hyperlink>
        </w:p>
        <w:p w14:paraId="5FA175DD" w14:textId="658765FB" w:rsidR="00862411" w:rsidRDefault="00862411">
          <w:pPr>
            <w:pStyle w:val="Verzeichnis1"/>
            <w:tabs>
              <w:tab w:val="right" w:leader="dot" w:pos="9622"/>
            </w:tabs>
            <w:rPr>
              <w:rFonts w:asciiTheme="minorHAnsi" w:eastAsiaTheme="minorEastAsia" w:hAnsiTheme="minorHAnsi"/>
              <w:kern w:val="2"/>
              <w:lang w:val="de-DE" w:eastAsia="de-DE"/>
              <w14:ligatures w14:val="standardContextual"/>
            </w:rPr>
          </w:pPr>
          <w:hyperlink w:anchor="_Toc211352690" w:history="1">
            <w:r w:rsidRPr="00CA6E11">
              <w:rPr>
                <w:rStyle w:val="Hyperlink"/>
              </w:rPr>
              <w:t>4</w:t>
            </w:r>
            <w:r>
              <w:rPr>
                <w:rFonts w:asciiTheme="minorHAnsi" w:eastAsiaTheme="minorEastAsia" w:hAnsiTheme="minorHAnsi"/>
                <w:kern w:val="2"/>
                <w:lang w:val="de-DE" w:eastAsia="de-DE"/>
                <w14:ligatures w14:val="standardContextual"/>
              </w:rPr>
              <w:tab/>
            </w:r>
            <w:r w:rsidRPr="00CA6E11">
              <w:rPr>
                <w:rStyle w:val="Hyperlink"/>
              </w:rPr>
              <w:t>Elements and success factors of capacity building and training in the spatial planning sphere</w:t>
            </w:r>
            <w:r>
              <w:rPr>
                <w:webHidden/>
              </w:rPr>
              <w:tab/>
            </w:r>
            <w:r>
              <w:rPr>
                <w:webHidden/>
              </w:rPr>
              <w:fldChar w:fldCharType="begin"/>
            </w:r>
            <w:r>
              <w:rPr>
                <w:webHidden/>
              </w:rPr>
              <w:instrText xml:space="preserve"> PAGEREF _Toc211352690 \h </w:instrText>
            </w:r>
            <w:r>
              <w:rPr>
                <w:webHidden/>
              </w:rPr>
            </w:r>
            <w:r>
              <w:rPr>
                <w:webHidden/>
              </w:rPr>
              <w:fldChar w:fldCharType="separate"/>
            </w:r>
            <w:r>
              <w:rPr>
                <w:webHidden/>
              </w:rPr>
              <w:t>7</w:t>
            </w:r>
            <w:r>
              <w:rPr>
                <w:webHidden/>
              </w:rPr>
              <w:fldChar w:fldCharType="end"/>
            </w:r>
          </w:hyperlink>
        </w:p>
        <w:p w14:paraId="50338F27" w14:textId="04FA1CAE" w:rsidR="00862411" w:rsidRDefault="00862411">
          <w:pPr>
            <w:pStyle w:val="Verzeichnis1"/>
            <w:tabs>
              <w:tab w:val="right" w:leader="dot" w:pos="9622"/>
            </w:tabs>
            <w:rPr>
              <w:rFonts w:asciiTheme="minorHAnsi" w:eastAsiaTheme="minorEastAsia" w:hAnsiTheme="minorHAnsi"/>
              <w:kern w:val="2"/>
              <w:lang w:val="de-DE" w:eastAsia="de-DE"/>
              <w14:ligatures w14:val="standardContextual"/>
            </w:rPr>
          </w:pPr>
          <w:hyperlink w:anchor="_Toc211352691" w:history="1">
            <w:r w:rsidRPr="00CA6E11">
              <w:rPr>
                <w:rStyle w:val="Hyperlink"/>
              </w:rPr>
              <w:t>5</w:t>
            </w:r>
            <w:r>
              <w:rPr>
                <w:rFonts w:asciiTheme="minorHAnsi" w:eastAsiaTheme="minorEastAsia" w:hAnsiTheme="minorHAnsi"/>
                <w:kern w:val="2"/>
                <w:lang w:val="de-DE" w:eastAsia="de-DE"/>
                <w14:ligatures w14:val="standardContextual"/>
              </w:rPr>
              <w:tab/>
            </w:r>
            <w:r w:rsidRPr="00CA6E11">
              <w:rPr>
                <w:rStyle w:val="Hyperlink"/>
              </w:rPr>
              <w:t>Content overview of modules</w:t>
            </w:r>
            <w:r>
              <w:rPr>
                <w:webHidden/>
              </w:rPr>
              <w:tab/>
            </w:r>
            <w:r>
              <w:rPr>
                <w:webHidden/>
              </w:rPr>
              <w:fldChar w:fldCharType="begin"/>
            </w:r>
            <w:r>
              <w:rPr>
                <w:webHidden/>
              </w:rPr>
              <w:instrText xml:space="preserve"> PAGEREF _Toc211352691 \h </w:instrText>
            </w:r>
            <w:r>
              <w:rPr>
                <w:webHidden/>
              </w:rPr>
            </w:r>
            <w:r>
              <w:rPr>
                <w:webHidden/>
              </w:rPr>
              <w:fldChar w:fldCharType="separate"/>
            </w:r>
            <w:r>
              <w:rPr>
                <w:webHidden/>
              </w:rPr>
              <w:t>9</w:t>
            </w:r>
            <w:r>
              <w:rPr>
                <w:webHidden/>
              </w:rPr>
              <w:fldChar w:fldCharType="end"/>
            </w:r>
          </w:hyperlink>
        </w:p>
        <w:p w14:paraId="6507AC46" w14:textId="2B59EADF" w:rsidR="00862411" w:rsidRDefault="00862411">
          <w:pPr>
            <w:pStyle w:val="Verzeichnis1"/>
            <w:tabs>
              <w:tab w:val="right" w:leader="dot" w:pos="9622"/>
            </w:tabs>
            <w:rPr>
              <w:rFonts w:asciiTheme="minorHAnsi" w:eastAsiaTheme="minorEastAsia" w:hAnsiTheme="minorHAnsi"/>
              <w:kern w:val="2"/>
              <w:lang w:val="de-DE" w:eastAsia="de-DE"/>
              <w14:ligatures w14:val="standardContextual"/>
            </w:rPr>
          </w:pPr>
          <w:hyperlink w:anchor="_Toc211352692" w:history="1">
            <w:r w:rsidRPr="00CA6E11">
              <w:rPr>
                <w:rStyle w:val="Hyperlink"/>
              </w:rPr>
              <w:t>6</w:t>
            </w:r>
            <w:r>
              <w:rPr>
                <w:rFonts w:asciiTheme="minorHAnsi" w:eastAsiaTheme="minorEastAsia" w:hAnsiTheme="minorHAnsi"/>
                <w:kern w:val="2"/>
                <w:lang w:val="de-DE" w:eastAsia="de-DE"/>
                <w14:ligatures w14:val="standardContextual"/>
              </w:rPr>
              <w:tab/>
            </w:r>
            <w:r w:rsidRPr="00CA6E11">
              <w:rPr>
                <w:rStyle w:val="Hyperlink"/>
              </w:rPr>
              <w:t>Detailed concepts for individual modules</w:t>
            </w:r>
            <w:r>
              <w:rPr>
                <w:webHidden/>
              </w:rPr>
              <w:tab/>
            </w:r>
            <w:r>
              <w:rPr>
                <w:webHidden/>
              </w:rPr>
              <w:fldChar w:fldCharType="begin"/>
            </w:r>
            <w:r>
              <w:rPr>
                <w:webHidden/>
              </w:rPr>
              <w:instrText xml:space="preserve"> PAGEREF _Toc211352692 \h </w:instrText>
            </w:r>
            <w:r>
              <w:rPr>
                <w:webHidden/>
              </w:rPr>
            </w:r>
            <w:r>
              <w:rPr>
                <w:webHidden/>
              </w:rPr>
              <w:fldChar w:fldCharType="separate"/>
            </w:r>
            <w:r>
              <w:rPr>
                <w:webHidden/>
              </w:rPr>
              <w:t>10</w:t>
            </w:r>
            <w:r>
              <w:rPr>
                <w:webHidden/>
              </w:rPr>
              <w:fldChar w:fldCharType="end"/>
            </w:r>
          </w:hyperlink>
        </w:p>
        <w:p w14:paraId="7268E2DA" w14:textId="5880811C" w:rsidR="00862411" w:rsidRDefault="00862411">
          <w:pPr>
            <w:pStyle w:val="Verzeichnis2"/>
            <w:tabs>
              <w:tab w:val="right" w:leader="dot" w:pos="9622"/>
            </w:tabs>
            <w:rPr>
              <w:rFonts w:asciiTheme="minorHAnsi" w:eastAsiaTheme="minorEastAsia" w:hAnsiTheme="minorHAnsi"/>
              <w:kern w:val="2"/>
              <w:lang w:val="de-DE" w:eastAsia="de-DE"/>
              <w14:ligatures w14:val="standardContextual"/>
            </w:rPr>
          </w:pPr>
          <w:hyperlink w:anchor="_Toc211352693" w:history="1">
            <w:r w:rsidRPr="00CA6E11">
              <w:rPr>
                <w:rStyle w:val="Hyperlink"/>
              </w:rPr>
              <w:t>6.1</w:t>
            </w:r>
            <w:r>
              <w:rPr>
                <w:rFonts w:asciiTheme="minorHAnsi" w:eastAsiaTheme="minorEastAsia" w:hAnsiTheme="minorHAnsi"/>
                <w:kern w:val="2"/>
                <w:lang w:val="de-DE" w:eastAsia="de-DE"/>
                <w14:ligatures w14:val="standardContextual"/>
              </w:rPr>
              <w:tab/>
            </w:r>
            <w:r w:rsidRPr="00CA6E11">
              <w:rPr>
                <w:rStyle w:val="Hyperlink"/>
              </w:rPr>
              <w:t>Module 1:  Basic knowledge on connectivity planning</w:t>
            </w:r>
            <w:r>
              <w:rPr>
                <w:webHidden/>
              </w:rPr>
              <w:tab/>
            </w:r>
            <w:r>
              <w:rPr>
                <w:webHidden/>
              </w:rPr>
              <w:fldChar w:fldCharType="begin"/>
            </w:r>
            <w:r>
              <w:rPr>
                <w:webHidden/>
              </w:rPr>
              <w:instrText xml:space="preserve"> PAGEREF _Toc211352693 \h </w:instrText>
            </w:r>
            <w:r>
              <w:rPr>
                <w:webHidden/>
              </w:rPr>
            </w:r>
            <w:r>
              <w:rPr>
                <w:webHidden/>
              </w:rPr>
              <w:fldChar w:fldCharType="separate"/>
            </w:r>
            <w:r>
              <w:rPr>
                <w:webHidden/>
              </w:rPr>
              <w:t>10</w:t>
            </w:r>
            <w:r>
              <w:rPr>
                <w:webHidden/>
              </w:rPr>
              <w:fldChar w:fldCharType="end"/>
            </w:r>
          </w:hyperlink>
        </w:p>
        <w:p w14:paraId="3CD3B4D7" w14:textId="15D50AFC" w:rsidR="00862411" w:rsidRDefault="00862411">
          <w:pPr>
            <w:pStyle w:val="Verzeichnis2"/>
            <w:tabs>
              <w:tab w:val="right" w:leader="dot" w:pos="9622"/>
            </w:tabs>
            <w:rPr>
              <w:rFonts w:asciiTheme="minorHAnsi" w:eastAsiaTheme="minorEastAsia" w:hAnsiTheme="minorHAnsi"/>
              <w:kern w:val="2"/>
              <w:lang w:val="de-DE" w:eastAsia="de-DE"/>
              <w14:ligatures w14:val="standardContextual"/>
            </w:rPr>
          </w:pPr>
          <w:hyperlink w:anchor="_Toc211352694" w:history="1">
            <w:r w:rsidRPr="00CA6E11">
              <w:rPr>
                <w:rStyle w:val="Hyperlink"/>
              </w:rPr>
              <w:t>6.2</w:t>
            </w:r>
            <w:r>
              <w:rPr>
                <w:rFonts w:asciiTheme="minorHAnsi" w:eastAsiaTheme="minorEastAsia" w:hAnsiTheme="minorHAnsi"/>
                <w:kern w:val="2"/>
                <w:lang w:val="de-DE" w:eastAsia="de-DE"/>
                <w14:ligatures w14:val="standardContextual"/>
              </w:rPr>
              <w:tab/>
            </w:r>
            <w:r w:rsidRPr="00CA6E11">
              <w:rPr>
                <w:rStyle w:val="Hyperlink"/>
              </w:rPr>
              <w:t>Module 2: How to design GBI networks</w:t>
            </w:r>
            <w:r>
              <w:rPr>
                <w:webHidden/>
              </w:rPr>
              <w:tab/>
            </w:r>
            <w:r>
              <w:rPr>
                <w:webHidden/>
              </w:rPr>
              <w:fldChar w:fldCharType="begin"/>
            </w:r>
            <w:r>
              <w:rPr>
                <w:webHidden/>
              </w:rPr>
              <w:instrText xml:space="preserve"> PAGEREF _Toc211352694 \h </w:instrText>
            </w:r>
            <w:r>
              <w:rPr>
                <w:webHidden/>
              </w:rPr>
            </w:r>
            <w:r>
              <w:rPr>
                <w:webHidden/>
              </w:rPr>
              <w:fldChar w:fldCharType="separate"/>
            </w:r>
            <w:r>
              <w:rPr>
                <w:webHidden/>
              </w:rPr>
              <w:t>10</w:t>
            </w:r>
            <w:r>
              <w:rPr>
                <w:webHidden/>
              </w:rPr>
              <w:fldChar w:fldCharType="end"/>
            </w:r>
          </w:hyperlink>
        </w:p>
        <w:p w14:paraId="20CD6876" w14:textId="5F20B0EA" w:rsidR="00862411" w:rsidRDefault="00862411">
          <w:pPr>
            <w:pStyle w:val="Verzeichnis2"/>
            <w:tabs>
              <w:tab w:val="right" w:leader="dot" w:pos="9622"/>
            </w:tabs>
            <w:rPr>
              <w:rFonts w:asciiTheme="minorHAnsi" w:eastAsiaTheme="minorEastAsia" w:hAnsiTheme="minorHAnsi"/>
              <w:kern w:val="2"/>
              <w:lang w:val="de-DE" w:eastAsia="de-DE"/>
              <w14:ligatures w14:val="standardContextual"/>
            </w:rPr>
          </w:pPr>
          <w:hyperlink w:anchor="_Toc211352695" w:history="1">
            <w:r w:rsidRPr="00CA6E11">
              <w:rPr>
                <w:rStyle w:val="Hyperlink"/>
              </w:rPr>
              <w:t>6.3</w:t>
            </w:r>
            <w:r>
              <w:rPr>
                <w:rFonts w:asciiTheme="minorHAnsi" w:eastAsiaTheme="minorEastAsia" w:hAnsiTheme="minorHAnsi"/>
                <w:kern w:val="2"/>
                <w:lang w:val="de-DE" w:eastAsia="de-DE"/>
                <w14:ligatures w14:val="standardContextual"/>
              </w:rPr>
              <w:tab/>
            </w:r>
            <w:r w:rsidRPr="00CA6E11">
              <w:rPr>
                <w:rStyle w:val="Hyperlink"/>
              </w:rPr>
              <w:t>Module 3: Threats on GBI planning and how to deal with it</w:t>
            </w:r>
            <w:r>
              <w:rPr>
                <w:webHidden/>
              </w:rPr>
              <w:tab/>
            </w:r>
            <w:r>
              <w:rPr>
                <w:webHidden/>
              </w:rPr>
              <w:fldChar w:fldCharType="begin"/>
            </w:r>
            <w:r>
              <w:rPr>
                <w:webHidden/>
              </w:rPr>
              <w:instrText xml:space="preserve"> PAGEREF _Toc211352695 \h </w:instrText>
            </w:r>
            <w:r>
              <w:rPr>
                <w:webHidden/>
              </w:rPr>
            </w:r>
            <w:r>
              <w:rPr>
                <w:webHidden/>
              </w:rPr>
              <w:fldChar w:fldCharType="separate"/>
            </w:r>
            <w:r>
              <w:rPr>
                <w:webHidden/>
              </w:rPr>
              <w:t>11</w:t>
            </w:r>
            <w:r>
              <w:rPr>
                <w:webHidden/>
              </w:rPr>
              <w:fldChar w:fldCharType="end"/>
            </w:r>
          </w:hyperlink>
        </w:p>
        <w:p w14:paraId="0F0897DF" w14:textId="032D2DDE" w:rsidR="5CE0ECDC" w:rsidRDefault="45EE90DF" w:rsidP="4DA67755">
          <w:pPr>
            <w:pStyle w:val="Verzeichnis2"/>
            <w:tabs>
              <w:tab w:val="left" w:pos="720"/>
              <w:tab w:val="right" w:leader="dot" w:pos="9630"/>
            </w:tabs>
            <w:rPr>
              <w:rStyle w:val="Hyperlink"/>
            </w:rPr>
          </w:pPr>
          <w:r>
            <w:fldChar w:fldCharType="end"/>
          </w:r>
        </w:p>
      </w:sdtContent>
    </w:sdt>
    <w:p w14:paraId="7DC099F1" w14:textId="019A50DE" w:rsidR="002513B4" w:rsidRPr="00EE4003" w:rsidRDefault="002513B4" w:rsidP="5CE0ECDC">
      <w:pPr>
        <w:rPr>
          <w:b/>
          <w:bCs/>
          <w:noProof/>
        </w:rPr>
      </w:pPr>
    </w:p>
    <w:p w14:paraId="66A2F24A" w14:textId="5536987A" w:rsidR="00393A0D" w:rsidRDefault="00393A0D">
      <w:pPr>
        <w:spacing w:after="0"/>
        <w:jc w:val="left"/>
        <w:rPr>
          <w:rFonts w:asciiTheme="minorHAnsi" w:eastAsiaTheme="minorEastAsia" w:hAnsiTheme="minorHAnsi"/>
          <w:b/>
          <w:color w:val="54C5CF"/>
        </w:rPr>
      </w:pPr>
      <w:r>
        <w:br w:type="page"/>
      </w:r>
    </w:p>
    <w:p w14:paraId="68239CD4" w14:textId="35AD38F6" w:rsidR="20D56B64" w:rsidRDefault="20D56B64" w:rsidP="5CE0ECDC">
      <w:pPr>
        <w:pStyle w:val="berschrift1"/>
      </w:pPr>
      <w:bookmarkStart w:id="0" w:name="_Toc1340729749"/>
      <w:bookmarkStart w:id="1" w:name="_Toc28342510"/>
      <w:bookmarkStart w:id="2" w:name="_Toc1363374238"/>
      <w:bookmarkStart w:id="3" w:name="_Toc211352687"/>
      <w:r>
        <w:lastRenderedPageBreak/>
        <w:t>Purpose declaration and introduction to document</w:t>
      </w:r>
      <w:bookmarkEnd w:id="0"/>
      <w:bookmarkEnd w:id="1"/>
      <w:bookmarkEnd w:id="2"/>
      <w:bookmarkEnd w:id="3"/>
    </w:p>
    <w:p w14:paraId="7D978407" w14:textId="23D2914E" w:rsidR="0021704F" w:rsidRDefault="50EF568B" w:rsidP="45EE90DF">
      <w:pPr>
        <w:spacing w:line="259" w:lineRule="auto"/>
      </w:pPr>
      <w:r>
        <w:t>This document aims to give an overview o</w:t>
      </w:r>
      <w:r w:rsidR="38204B16">
        <w:t>f</w:t>
      </w:r>
      <w:r>
        <w:t xml:space="preserve"> the content of the training material that is being presented in the frame of the Interreg Alpine Space Projekt “</w:t>
      </w:r>
      <w:proofErr w:type="spellStart"/>
      <w:r>
        <w:t>PlanToConnect</w:t>
      </w:r>
      <w:proofErr w:type="spellEnd"/>
      <w:r>
        <w:t xml:space="preserve">”. </w:t>
      </w:r>
      <w:r w:rsidR="000CBE54">
        <w:t xml:space="preserve">The following sections provide a brief explanation </w:t>
      </w:r>
      <w:r w:rsidR="351DF0E1">
        <w:t xml:space="preserve">of </w:t>
      </w:r>
      <w:r w:rsidR="000CBE54">
        <w:t>the materials included and the purpose of the training material, its aims and scope.</w:t>
      </w:r>
    </w:p>
    <w:p w14:paraId="609CA67E" w14:textId="76D2FAF2" w:rsidR="0021704F" w:rsidRDefault="000CBE54" w:rsidP="45EE90DF">
      <w:pPr>
        <w:spacing w:line="259" w:lineRule="auto"/>
      </w:pPr>
      <w:r>
        <w:t>The training material is being elaborated as a result from the Work Package 3 within the aforementioned project.</w:t>
      </w:r>
      <w:r w:rsidR="34B65C10">
        <w:t xml:space="preserve"> It is part of Activity 3.2 stating: “Work package </w:t>
      </w:r>
      <w:proofErr w:type="gramStart"/>
      <w:r w:rsidR="34B65C10">
        <w:t>leads</w:t>
      </w:r>
      <w:proofErr w:type="gramEnd"/>
      <w:r w:rsidR="34B65C10">
        <w:t xml:space="preserve"> and project partners contribute to the development of e-learning modules (min 4 on topics of A2.2</w:t>
      </w:r>
      <w:r w:rsidR="4AA37790">
        <w:t>-A2.5: governance settings, network design, regulating uses, planning instruments) and training materials.</w:t>
      </w:r>
      <w:r w:rsidR="4AE4018A">
        <w:t xml:space="preserve"> [...] On</w:t>
      </w:r>
      <w:r w:rsidR="70A972FC">
        <w:t>-</w:t>
      </w:r>
      <w:r w:rsidR="4AE4018A">
        <w:t>line training sessions are delivered as part of [...] workshops.”</w:t>
      </w:r>
    </w:p>
    <w:p w14:paraId="5AAA248B" w14:textId="24FFFA8B" w:rsidR="0021704F" w:rsidRDefault="4AE4018A" w:rsidP="45EE90DF">
      <w:pPr>
        <w:spacing w:line="259" w:lineRule="auto"/>
      </w:pPr>
      <w:r>
        <w:t>Hereby, a relation to one of the major Outputs of the project is visible, where: “A comprehensive capacity building and training package is created to guide planning authorities at regional/local level in the design of Blue and Green Infrastructure (GBI) networks for connectivity</w:t>
      </w:r>
      <w:r w:rsidR="28683A21">
        <w:t xml:space="preserve"> [including]</w:t>
      </w:r>
      <w:r>
        <w:t xml:space="preserve"> e-modules,</w:t>
      </w:r>
      <w:r w:rsidR="494114D3">
        <w:t xml:space="preserve"> technical toolkit and tailored training sessions. Close contact to universities and professional associations </w:t>
      </w:r>
      <w:r w:rsidR="5070EB54">
        <w:t>[ensures that the material]</w:t>
      </w:r>
      <w:r w:rsidR="494114D3">
        <w:t xml:space="preserve"> meet</w:t>
      </w:r>
      <w:r w:rsidR="5ACD42BF">
        <w:t>s</w:t>
      </w:r>
      <w:r w:rsidR="494114D3">
        <w:t xml:space="preserve"> the needs of the state-of-the-art spatial planning education. Strong cooperation with </w:t>
      </w:r>
      <w:proofErr w:type="spellStart"/>
      <w:r w:rsidR="494114D3">
        <w:t>AlpPlan</w:t>
      </w:r>
      <w:proofErr w:type="spellEnd"/>
      <w:r w:rsidR="494114D3">
        <w:t xml:space="preserve"> netwo</w:t>
      </w:r>
      <w:r w:rsidR="706098DE">
        <w:t>r</w:t>
      </w:r>
      <w:r w:rsidR="494114D3" w:rsidRPr="2E3F7A62">
        <w:t>k</w:t>
      </w:r>
      <w:r w:rsidR="494114D3">
        <w:t xml:space="preserve"> ensures long-term dissemination to stakeholders in the entire Alpine Space”</w:t>
      </w:r>
      <w:r w:rsidR="510B7AFD">
        <w:t xml:space="preserve"> </w:t>
      </w:r>
      <w:r w:rsidR="3A321A05">
        <w:t>(see Application Form, pp.63-65).</w:t>
      </w:r>
    </w:p>
    <w:p w14:paraId="07EC08AA" w14:textId="59E75896" w:rsidR="0021704F" w:rsidRDefault="3A321A05" w:rsidP="45EE90DF">
      <w:pPr>
        <w:spacing w:line="259" w:lineRule="auto"/>
      </w:pPr>
      <w:r>
        <w:t>Consequently, the training material takes on prior results of the project that have been elaborated in the two Work Packages 1 and 2 (referral to O1.1</w:t>
      </w:r>
      <w:r w:rsidR="1838DEE8">
        <w:t>: Strategy implementation</w:t>
      </w:r>
      <w:r w:rsidR="6AF9FA35">
        <w:t>;</w:t>
      </w:r>
      <w:r>
        <w:t xml:space="preserve"> and O2.1</w:t>
      </w:r>
      <w:r w:rsidR="3AC76C57">
        <w:t xml:space="preserve">: </w:t>
      </w:r>
      <w:r w:rsidR="0F4A0CB7">
        <w:t>GBI Network design and governance</w:t>
      </w:r>
      <w:r>
        <w:t>).</w:t>
      </w:r>
    </w:p>
    <w:p w14:paraId="285985BD" w14:textId="4C310839" w:rsidR="0021704F" w:rsidRDefault="5042EDB7" w:rsidP="45EE90DF">
      <w:pPr>
        <w:spacing w:line="259" w:lineRule="auto"/>
      </w:pPr>
      <w:r>
        <w:t>The purpose of the capacity</w:t>
      </w:r>
      <w:r w:rsidR="7E9EA5A8">
        <w:t xml:space="preserve"> building and </w:t>
      </w:r>
      <w:r>
        <w:t xml:space="preserve">training </w:t>
      </w:r>
      <w:r w:rsidR="2F981B83">
        <w:t xml:space="preserve">programme </w:t>
      </w:r>
      <w:r>
        <w:t>is to support the implementation of the two outputs and synthesise the background and work-frame elaborated within the case studies on a general level.</w:t>
      </w:r>
      <w:r w:rsidR="3793D007">
        <w:t xml:space="preserve"> Hereby, the </w:t>
      </w:r>
      <w:r w:rsidR="0ECC57C6">
        <w:t>c</w:t>
      </w:r>
      <w:r w:rsidR="3793D007">
        <w:t xml:space="preserve">apacity </w:t>
      </w:r>
      <w:r w:rsidR="0711FC0C">
        <w:t xml:space="preserve">building and </w:t>
      </w:r>
      <w:r w:rsidR="3793D007">
        <w:t>training modules explain relevant definitions, regulations, legal requirements and working processes in relation to implementing GBI into spatial planning.</w:t>
      </w:r>
      <w:r w:rsidR="4B655B53">
        <w:t xml:space="preserve"> Aspects of governance (what kind of governance and governance levels are to be </w:t>
      </w:r>
      <w:bookmarkStart w:id="4" w:name="_Int_xiADbske"/>
      <w:proofErr w:type="gramStart"/>
      <w:r w:rsidR="4B655B53">
        <w:t>addressed?/</w:t>
      </w:r>
      <w:bookmarkEnd w:id="4"/>
      <w:proofErr w:type="gramEnd"/>
      <w:r w:rsidR="4B655B53">
        <w:t>What challenges can arise and which stakeholders need to be involved?) will be addressed.</w:t>
      </w:r>
    </w:p>
    <w:p w14:paraId="32D812A2" w14:textId="00279D40" w:rsidR="11D65DC7" w:rsidRDefault="11D65DC7" w:rsidP="2139E595">
      <w:pPr>
        <w:spacing w:before="240" w:after="240"/>
        <w:rPr>
          <w:rFonts w:eastAsia="Arial" w:cs="Arial"/>
        </w:rPr>
      </w:pPr>
      <w:r w:rsidRPr="2139E595">
        <w:rPr>
          <w:rFonts w:eastAsia="Arial" w:cs="Arial"/>
        </w:rPr>
        <w:t xml:space="preserve">This document explains the structure, content and planned </w:t>
      </w:r>
      <w:r w:rsidR="3D6F6F39" w:rsidRPr="2139E595">
        <w:rPr>
          <w:rFonts w:eastAsia="Arial" w:cs="Arial"/>
        </w:rPr>
        <w:t>usage</w:t>
      </w:r>
      <w:r w:rsidR="61C54334" w:rsidRPr="2139E595">
        <w:rPr>
          <w:rFonts w:eastAsia="Arial" w:cs="Arial"/>
        </w:rPr>
        <w:t xml:space="preserve"> </w:t>
      </w:r>
      <w:r w:rsidRPr="2139E595">
        <w:rPr>
          <w:rFonts w:eastAsia="Arial" w:cs="Arial"/>
        </w:rPr>
        <w:t xml:space="preserve">of the capacity </w:t>
      </w:r>
      <w:r w:rsidR="180F0848" w:rsidRPr="2139E595">
        <w:rPr>
          <w:rFonts w:eastAsia="Arial" w:cs="Arial"/>
        </w:rPr>
        <w:t xml:space="preserve">building and </w:t>
      </w:r>
      <w:r w:rsidRPr="2139E595">
        <w:rPr>
          <w:rFonts w:eastAsia="Arial" w:cs="Arial"/>
        </w:rPr>
        <w:t>training</w:t>
      </w:r>
      <w:r w:rsidR="119E3023" w:rsidRPr="2139E595">
        <w:rPr>
          <w:rFonts w:eastAsia="Arial" w:cs="Arial"/>
        </w:rPr>
        <w:t xml:space="preserve"> programme</w:t>
      </w:r>
      <w:r w:rsidRPr="2139E595">
        <w:rPr>
          <w:rFonts w:eastAsia="Arial" w:cs="Arial"/>
        </w:rPr>
        <w:t>. It describes how the different formats - presentations, GIS tutorials, factsheets - are linked together and where synergies with the results already developed in WP1 and WP2 arise.</w:t>
      </w:r>
      <w:r w:rsidR="3670443E" w:rsidRPr="2139E595">
        <w:rPr>
          <w:rFonts w:eastAsia="Arial" w:cs="Arial"/>
        </w:rPr>
        <w:t xml:space="preserve"> </w:t>
      </w:r>
      <w:r w:rsidRPr="2139E595">
        <w:rPr>
          <w:rFonts w:eastAsia="Arial" w:cs="Arial"/>
        </w:rPr>
        <w:t>It is also shown:</w:t>
      </w:r>
    </w:p>
    <w:p w14:paraId="3E071AA9" w14:textId="7B6B2460" w:rsidR="2139E595" w:rsidRDefault="2139E595" w:rsidP="2139E595">
      <w:pPr>
        <w:pStyle w:val="Listenabsatz"/>
        <w:spacing w:before="0" w:after="0"/>
        <w:rPr>
          <w:rFonts w:eastAsia="Arial" w:cs="Arial"/>
        </w:rPr>
      </w:pPr>
    </w:p>
    <w:p w14:paraId="29BDF31B" w14:textId="09364CD3" w:rsidR="11D65DC7" w:rsidRDefault="11D65DC7" w:rsidP="4DA67755">
      <w:pPr>
        <w:pStyle w:val="Listenabsatz"/>
        <w:numPr>
          <w:ilvl w:val="0"/>
          <w:numId w:val="25"/>
        </w:numPr>
        <w:spacing w:before="0" w:after="0"/>
        <w:rPr>
          <w:rFonts w:eastAsia="Arial" w:cs="Arial"/>
        </w:rPr>
      </w:pPr>
      <w:r w:rsidRPr="4DA67755">
        <w:rPr>
          <w:rFonts w:eastAsia="Arial" w:cs="Arial"/>
        </w:rPr>
        <w:t>How the training material is structured (chapter</w:t>
      </w:r>
      <w:r w:rsidR="7192F8C9" w:rsidRPr="4DA67755">
        <w:rPr>
          <w:rFonts w:eastAsia="Arial" w:cs="Arial"/>
        </w:rPr>
        <w:t xml:space="preserve"> 1</w:t>
      </w:r>
      <w:r w:rsidRPr="4DA67755">
        <w:rPr>
          <w:rFonts w:eastAsia="Arial" w:cs="Arial"/>
        </w:rPr>
        <w:t>)</w:t>
      </w:r>
    </w:p>
    <w:p w14:paraId="24A3F838" w14:textId="0935CC05" w:rsidR="11D65DC7" w:rsidRDefault="2271C8C8" w:rsidP="4DA67755">
      <w:pPr>
        <w:pStyle w:val="Listenabsatz"/>
        <w:numPr>
          <w:ilvl w:val="0"/>
          <w:numId w:val="25"/>
        </w:numPr>
        <w:spacing w:before="0" w:after="0"/>
        <w:rPr>
          <w:rFonts w:eastAsia="Arial" w:cs="Arial"/>
        </w:rPr>
      </w:pPr>
      <w:r w:rsidRPr="4DA67755">
        <w:rPr>
          <w:rFonts w:eastAsia="Arial" w:cs="Arial"/>
        </w:rPr>
        <w:t>What different components the capacity building and training programme comprises (chapter 2)</w:t>
      </w:r>
    </w:p>
    <w:p w14:paraId="2070074B" w14:textId="03CCC967" w:rsidR="11D65DC7" w:rsidRDefault="22DCD0AD" w:rsidP="4DA67755">
      <w:pPr>
        <w:pStyle w:val="Listenabsatz"/>
        <w:numPr>
          <w:ilvl w:val="0"/>
          <w:numId w:val="25"/>
        </w:numPr>
        <w:spacing w:before="0" w:after="0"/>
      </w:pPr>
      <w:r w:rsidRPr="4DA67755">
        <w:rPr>
          <w:rFonts w:eastAsia="Arial" w:cs="Arial"/>
        </w:rPr>
        <w:t xml:space="preserve">How and where the material can be used (chapter </w:t>
      </w:r>
      <w:r w:rsidR="0FDBE822" w:rsidRPr="4DA67755">
        <w:rPr>
          <w:rFonts w:eastAsia="Arial" w:cs="Arial"/>
        </w:rPr>
        <w:t>3</w:t>
      </w:r>
      <w:r w:rsidRPr="4DA67755">
        <w:rPr>
          <w:rFonts w:eastAsia="Arial" w:cs="Arial"/>
        </w:rPr>
        <w:t>)</w:t>
      </w:r>
    </w:p>
    <w:p w14:paraId="34A7376E" w14:textId="06935511" w:rsidR="11D65DC7" w:rsidRDefault="3EEABF95" w:rsidP="4DA67755">
      <w:pPr>
        <w:pStyle w:val="Listenabsatz"/>
        <w:numPr>
          <w:ilvl w:val="0"/>
          <w:numId w:val="25"/>
        </w:numPr>
        <w:spacing w:before="0" w:after="0"/>
        <w:rPr>
          <w:rFonts w:eastAsia="Arial" w:cs="Arial"/>
        </w:rPr>
      </w:pPr>
      <w:r w:rsidRPr="4DA67755">
        <w:lastRenderedPageBreak/>
        <w:t>Which elements and success factors are addressed in capacity building and training</w:t>
      </w:r>
      <w:r w:rsidR="34E2DFBE" w:rsidRPr="4DA67755">
        <w:t xml:space="preserve"> in the spatial planning sphere (chapter </w:t>
      </w:r>
      <w:r w:rsidR="02AFD9FF" w:rsidRPr="4DA67755">
        <w:t>4</w:t>
      </w:r>
      <w:r w:rsidR="34E2DFBE" w:rsidRPr="4DA67755">
        <w:t>)</w:t>
      </w:r>
      <w:r w:rsidRPr="4DA67755">
        <w:t xml:space="preserve"> </w:t>
      </w:r>
    </w:p>
    <w:p w14:paraId="5BA5027F" w14:textId="22A86CCD" w:rsidR="11D65DC7" w:rsidRDefault="11D65DC7" w:rsidP="4DA67755">
      <w:pPr>
        <w:pStyle w:val="Listenabsatz"/>
        <w:numPr>
          <w:ilvl w:val="0"/>
          <w:numId w:val="25"/>
        </w:numPr>
        <w:spacing w:before="0" w:after="0"/>
        <w:rPr>
          <w:rFonts w:eastAsia="Arial" w:cs="Arial"/>
        </w:rPr>
      </w:pPr>
      <w:r w:rsidRPr="4DA67755">
        <w:rPr>
          <w:rFonts w:eastAsia="Arial" w:cs="Arial"/>
        </w:rPr>
        <w:t>What content is covered (chapter</w:t>
      </w:r>
      <w:r w:rsidR="6637EC94" w:rsidRPr="4DA67755">
        <w:rPr>
          <w:rFonts w:eastAsia="Arial" w:cs="Arial"/>
        </w:rPr>
        <w:t xml:space="preserve"> </w:t>
      </w:r>
      <w:r w:rsidR="2C9103D8" w:rsidRPr="4DA67755">
        <w:rPr>
          <w:rFonts w:eastAsia="Arial" w:cs="Arial"/>
        </w:rPr>
        <w:t>5</w:t>
      </w:r>
      <w:r w:rsidRPr="4DA67755">
        <w:rPr>
          <w:rFonts w:eastAsia="Arial" w:cs="Arial"/>
        </w:rPr>
        <w:t>)</w:t>
      </w:r>
    </w:p>
    <w:p w14:paraId="3935FA2A" w14:textId="19BA2FAA" w:rsidR="193A1476" w:rsidRDefault="193A1476" w:rsidP="4DA67755">
      <w:pPr>
        <w:pStyle w:val="Listenabsatz"/>
        <w:numPr>
          <w:ilvl w:val="0"/>
          <w:numId w:val="15"/>
        </w:numPr>
        <w:rPr>
          <w:rFonts w:eastAsia="Arial" w:cs="Arial"/>
        </w:rPr>
      </w:pPr>
      <w:r w:rsidRPr="4DA67755">
        <w:rPr>
          <w:rFonts w:eastAsia="Arial" w:cs="Arial"/>
        </w:rPr>
        <w:t xml:space="preserve">How the content is structured </w:t>
      </w:r>
      <w:r w:rsidR="334321FC" w:rsidRPr="4DA67755">
        <w:rPr>
          <w:rFonts w:eastAsia="Arial" w:cs="Arial"/>
        </w:rPr>
        <w:t xml:space="preserve">and conceptualized in detail </w:t>
      </w:r>
      <w:r w:rsidRPr="4DA67755">
        <w:rPr>
          <w:rFonts w:eastAsia="Arial" w:cs="Arial"/>
        </w:rPr>
        <w:t xml:space="preserve">(chapter </w:t>
      </w:r>
      <w:r w:rsidR="0753D640" w:rsidRPr="4DA67755">
        <w:rPr>
          <w:rFonts w:eastAsia="Arial" w:cs="Arial"/>
        </w:rPr>
        <w:t>6</w:t>
      </w:r>
      <w:r w:rsidRPr="4DA67755">
        <w:rPr>
          <w:rFonts w:eastAsia="Arial" w:cs="Arial"/>
        </w:rPr>
        <w:t>)</w:t>
      </w:r>
    </w:p>
    <w:p w14:paraId="058F4B0B" w14:textId="67896B9A" w:rsidR="11D65DC7" w:rsidRDefault="11D65DC7" w:rsidP="4DA67755">
      <w:pPr>
        <w:spacing w:before="240" w:after="240"/>
        <w:rPr>
          <w:rFonts w:eastAsia="Arial" w:cs="Arial"/>
        </w:rPr>
      </w:pPr>
      <w:r w:rsidRPr="4DA67755">
        <w:rPr>
          <w:rFonts w:eastAsia="Arial" w:cs="Arial"/>
        </w:rPr>
        <w:t xml:space="preserve">This is intended as a guide to help project partners, Regional </w:t>
      </w:r>
      <w:r w:rsidR="6415E212" w:rsidRPr="4DA67755">
        <w:rPr>
          <w:rFonts w:eastAsia="Arial" w:cs="Arial"/>
        </w:rPr>
        <w:t xml:space="preserve">Connectivity </w:t>
      </w:r>
      <w:r w:rsidRPr="4DA67755">
        <w:rPr>
          <w:rFonts w:eastAsia="Arial" w:cs="Arial"/>
        </w:rPr>
        <w:t>Working Groups (RCWGs), planners, policy makers, students and teachers to work with the material in a targeted way.</w:t>
      </w:r>
    </w:p>
    <w:p w14:paraId="57FA022C" w14:textId="31A37D9C" w:rsidR="4DA67755" w:rsidRDefault="4DA67755" w:rsidP="4DA67755">
      <w:pPr>
        <w:spacing w:before="240" w:after="240"/>
        <w:rPr>
          <w:rFonts w:eastAsia="Arial" w:cs="Arial"/>
        </w:rPr>
      </w:pPr>
    </w:p>
    <w:p w14:paraId="4E2811F8" w14:textId="5012EA3A" w:rsidR="4DA67755" w:rsidRDefault="4DA67755" w:rsidP="4DA67755">
      <w:pPr>
        <w:spacing w:before="240" w:after="240"/>
        <w:rPr>
          <w:rFonts w:eastAsia="Arial" w:cs="Arial"/>
        </w:rPr>
      </w:pPr>
    </w:p>
    <w:p w14:paraId="411DDB11" w14:textId="0F6E4CD9" w:rsidR="4DA67755" w:rsidRDefault="4DA67755" w:rsidP="4DA67755">
      <w:pPr>
        <w:spacing w:before="240" w:after="240"/>
        <w:rPr>
          <w:rFonts w:eastAsia="Arial" w:cs="Arial"/>
        </w:rPr>
      </w:pPr>
    </w:p>
    <w:p w14:paraId="6014973B" w14:textId="23F3C141" w:rsidR="4DA67755" w:rsidRDefault="4DA67755" w:rsidP="4DA67755">
      <w:pPr>
        <w:spacing w:before="240" w:after="240"/>
        <w:rPr>
          <w:rFonts w:eastAsia="Arial" w:cs="Arial"/>
        </w:rPr>
      </w:pPr>
    </w:p>
    <w:p w14:paraId="1DE89CE6" w14:textId="2088AB63" w:rsidR="4DA67755" w:rsidRDefault="4DA67755" w:rsidP="4DA67755">
      <w:pPr>
        <w:spacing w:before="240" w:after="240"/>
        <w:rPr>
          <w:rFonts w:eastAsia="Arial" w:cs="Arial"/>
        </w:rPr>
      </w:pPr>
    </w:p>
    <w:p w14:paraId="73FC5836" w14:textId="605E3442" w:rsidR="4DA67755" w:rsidRDefault="4DA67755" w:rsidP="4DA67755">
      <w:pPr>
        <w:spacing w:before="240" w:after="240"/>
        <w:rPr>
          <w:rFonts w:eastAsia="Arial" w:cs="Arial"/>
        </w:rPr>
      </w:pPr>
    </w:p>
    <w:p w14:paraId="1FBA87ED" w14:textId="05B87CE3" w:rsidR="4DA67755" w:rsidRDefault="4DA67755" w:rsidP="4DA67755">
      <w:pPr>
        <w:spacing w:before="240" w:after="240"/>
        <w:rPr>
          <w:rFonts w:eastAsia="Arial" w:cs="Arial"/>
        </w:rPr>
      </w:pPr>
    </w:p>
    <w:p w14:paraId="295014B4" w14:textId="6053191B" w:rsidR="4DA67755" w:rsidRDefault="4DA67755" w:rsidP="4DA67755">
      <w:pPr>
        <w:spacing w:before="240" w:after="240"/>
        <w:rPr>
          <w:rFonts w:eastAsia="Arial" w:cs="Arial"/>
        </w:rPr>
      </w:pPr>
    </w:p>
    <w:p w14:paraId="329FC20D" w14:textId="20C030AA" w:rsidR="4DA67755" w:rsidRDefault="4DA67755" w:rsidP="4DA67755">
      <w:pPr>
        <w:spacing w:before="240" w:after="240"/>
        <w:rPr>
          <w:rFonts w:eastAsia="Arial" w:cs="Arial"/>
        </w:rPr>
      </w:pPr>
    </w:p>
    <w:p w14:paraId="2CA2FE6B" w14:textId="17B4CE15" w:rsidR="4DA67755" w:rsidRDefault="4DA67755" w:rsidP="4DA67755">
      <w:pPr>
        <w:spacing w:before="240" w:after="240"/>
        <w:rPr>
          <w:rFonts w:eastAsia="Arial" w:cs="Arial"/>
        </w:rPr>
      </w:pPr>
    </w:p>
    <w:p w14:paraId="393D00D7" w14:textId="3EEBDF8B" w:rsidR="1D177444" w:rsidRDefault="1D177444" w:rsidP="4DA67755">
      <w:pPr>
        <w:pStyle w:val="berschrift1"/>
        <w:spacing w:before="240"/>
      </w:pPr>
      <w:bookmarkStart w:id="5" w:name="_Toc2109520336"/>
      <w:bookmarkStart w:id="6" w:name="_Toc1644282048"/>
      <w:bookmarkStart w:id="7" w:name="_Toc1247422077"/>
      <w:bookmarkStart w:id="8" w:name="_Toc211352688"/>
      <w:r>
        <w:lastRenderedPageBreak/>
        <w:t>Structure &amp; components of the capacity building and training program</w:t>
      </w:r>
      <w:r w:rsidR="7D603471">
        <w:t>me</w:t>
      </w:r>
      <w:bookmarkEnd w:id="5"/>
      <w:bookmarkEnd w:id="6"/>
      <w:bookmarkEnd w:id="7"/>
      <w:bookmarkEnd w:id="8"/>
    </w:p>
    <w:p w14:paraId="50BDC017" w14:textId="51503873" w:rsidR="0912E88E" w:rsidRDefault="5E6E1B40" w:rsidP="2E3F7A62">
      <w:pPr>
        <w:spacing w:before="240" w:after="240"/>
        <w:rPr>
          <w:rFonts w:eastAsia="Arial" w:cs="Arial"/>
        </w:rPr>
      </w:pPr>
      <w:r w:rsidRPr="2E3F7A62">
        <w:rPr>
          <w:rFonts w:eastAsia="Arial" w:cs="Arial"/>
        </w:rPr>
        <w:t xml:space="preserve">The format of the capacity </w:t>
      </w:r>
      <w:r w:rsidR="6015EB3A" w:rsidRPr="2E3F7A62">
        <w:rPr>
          <w:rFonts w:eastAsia="Arial" w:cs="Arial"/>
        </w:rPr>
        <w:t xml:space="preserve">building and </w:t>
      </w:r>
      <w:r w:rsidRPr="2E3F7A62">
        <w:rPr>
          <w:rFonts w:eastAsia="Arial" w:cs="Arial"/>
        </w:rPr>
        <w:t>training material</w:t>
      </w:r>
      <w:r w:rsidR="000827F5" w:rsidRPr="2E3F7A62">
        <w:rPr>
          <w:rFonts w:eastAsia="Arial" w:cs="Arial"/>
        </w:rPr>
        <w:t xml:space="preserve"> </w:t>
      </w:r>
      <w:r w:rsidRPr="2E3F7A62">
        <w:rPr>
          <w:rFonts w:eastAsia="Arial" w:cs="Arial"/>
        </w:rPr>
        <w:t>include</w:t>
      </w:r>
      <w:r w:rsidR="4BA00D41" w:rsidRPr="2E3F7A62">
        <w:rPr>
          <w:rFonts w:eastAsia="Arial" w:cs="Arial"/>
        </w:rPr>
        <w:t>s</w:t>
      </w:r>
      <w:r w:rsidRPr="2E3F7A62">
        <w:rPr>
          <w:rFonts w:eastAsia="Arial" w:cs="Arial"/>
        </w:rPr>
        <w:t xml:space="preserve"> the following:</w:t>
      </w:r>
    </w:p>
    <w:p w14:paraId="340EA718" w14:textId="18C4ADBF" w:rsidR="345DF66A" w:rsidRDefault="345DF66A" w:rsidP="2E3F7A62">
      <w:pPr>
        <w:pStyle w:val="Listenabsatz"/>
        <w:numPr>
          <w:ilvl w:val="0"/>
          <w:numId w:val="31"/>
        </w:numPr>
        <w:spacing w:before="240" w:after="240"/>
        <w:rPr>
          <w:rFonts w:eastAsia="Arial" w:cs="Arial"/>
        </w:rPr>
      </w:pPr>
      <w:r w:rsidRPr="4DA67755">
        <w:rPr>
          <w:rFonts w:eastAsia="Arial" w:cs="Arial"/>
        </w:rPr>
        <w:t xml:space="preserve">Introductory/explanatory pdf. document as an introduction to capacity </w:t>
      </w:r>
      <w:r w:rsidR="65F7DBF6" w:rsidRPr="4DA67755">
        <w:rPr>
          <w:rFonts w:eastAsia="Arial" w:cs="Arial"/>
        </w:rPr>
        <w:t xml:space="preserve">building and </w:t>
      </w:r>
      <w:r w:rsidRPr="4DA67755">
        <w:rPr>
          <w:rFonts w:eastAsia="Arial" w:cs="Arial"/>
        </w:rPr>
        <w:t>training (</w:t>
      </w:r>
      <w:r w:rsidR="6D9BF2A5" w:rsidRPr="4DA67755">
        <w:rPr>
          <w:rFonts w:eastAsia="Arial" w:cs="Arial"/>
        </w:rPr>
        <w:t xml:space="preserve">0_Supporting &amp; Explanatory </w:t>
      </w:r>
      <w:r w:rsidR="272FA345" w:rsidRPr="4DA67755">
        <w:rPr>
          <w:rFonts w:eastAsia="Arial" w:cs="Arial"/>
        </w:rPr>
        <w:t>Document</w:t>
      </w:r>
      <w:r w:rsidRPr="4DA67755">
        <w:rPr>
          <w:rFonts w:eastAsia="Arial" w:cs="Arial"/>
        </w:rPr>
        <w:t>)</w:t>
      </w:r>
    </w:p>
    <w:p w14:paraId="00807461" w14:textId="603B2A45" w:rsidR="15A2DD49" w:rsidRDefault="15A2DD49" w:rsidP="2E3F7A62">
      <w:pPr>
        <w:pStyle w:val="Listenabsatz"/>
        <w:numPr>
          <w:ilvl w:val="0"/>
          <w:numId w:val="31"/>
        </w:numPr>
        <w:spacing w:before="240" w:after="240"/>
      </w:pPr>
      <w:r w:rsidRPr="2E3F7A62">
        <w:t xml:space="preserve">A pdf. </w:t>
      </w:r>
      <w:r w:rsidR="660B8980" w:rsidRPr="2E3F7A62">
        <w:t xml:space="preserve">document </w:t>
      </w:r>
      <w:r w:rsidRPr="2E3F7A62">
        <w:t>showing the overall objectives and learning outcomes (1_Overall objectives and learning outcomes)</w:t>
      </w:r>
    </w:p>
    <w:p w14:paraId="76C600CA" w14:textId="47CA2FD1" w:rsidR="7F8826C9" w:rsidRDefault="7F8826C9" w:rsidP="2E3F7A62">
      <w:pPr>
        <w:pStyle w:val="Listenabsatz"/>
        <w:numPr>
          <w:ilvl w:val="0"/>
          <w:numId w:val="31"/>
        </w:numPr>
        <w:spacing w:before="240" w:after="240"/>
      </w:pPr>
      <w:r w:rsidRPr="2E3F7A62">
        <w:t xml:space="preserve">A pdf. </w:t>
      </w:r>
      <w:r w:rsidR="73D787B3" w:rsidRPr="2E3F7A62">
        <w:t xml:space="preserve">document </w:t>
      </w:r>
      <w:r w:rsidRPr="2E3F7A62">
        <w:t>containing a matrix with detailed learning objectives</w:t>
      </w:r>
      <w:r w:rsidR="156BAF2F" w:rsidRPr="2E3F7A62">
        <w:t xml:space="preserve"> (2_Matrix of learning objectives)</w:t>
      </w:r>
    </w:p>
    <w:p w14:paraId="04161B90" w14:textId="79D463F7" w:rsidR="186AE097" w:rsidRDefault="186AE097" w:rsidP="2E3F7A62">
      <w:pPr>
        <w:pStyle w:val="Listenabsatz"/>
        <w:numPr>
          <w:ilvl w:val="0"/>
          <w:numId w:val="31"/>
        </w:numPr>
        <w:spacing w:before="240" w:after="240"/>
      </w:pPr>
      <w:r w:rsidRPr="2E3F7A62">
        <w:t>A pdf. document showing the overall structure of the modular learning plans and an exemplary timeframe for the implementation of the capacity building and training (3_Overall structure of modular learning plans</w:t>
      </w:r>
      <w:r w:rsidR="34F5846C" w:rsidRPr="2E3F7A62">
        <w:t>)</w:t>
      </w:r>
    </w:p>
    <w:p w14:paraId="30E362F1" w14:textId="0186473B" w:rsidR="34F5846C" w:rsidRDefault="34F5846C" w:rsidP="2E3F7A62">
      <w:pPr>
        <w:pStyle w:val="Listenabsatz"/>
        <w:numPr>
          <w:ilvl w:val="0"/>
          <w:numId w:val="31"/>
        </w:numPr>
        <w:spacing w:before="240" w:after="240"/>
      </w:pPr>
      <w:r w:rsidRPr="2E3F7A62">
        <w:t>A pdf. document with instructions for online training (4_Online training instructions)</w:t>
      </w:r>
    </w:p>
    <w:p w14:paraId="0A3CCD40" w14:textId="5CBA6957" w:rsidR="56F46E7D" w:rsidRDefault="56F46E7D" w:rsidP="2E3F7A62">
      <w:pPr>
        <w:pStyle w:val="Listenabsatz"/>
        <w:numPr>
          <w:ilvl w:val="0"/>
          <w:numId w:val="31"/>
        </w:numPr>
        <w:spacing w:before="240" w:after="240"/>
      </w:pPr>
      <w:r w:rsidRPr="2E3F7A62">
        <w:t>A pdf. document containing the briefing sheets for interactive modules (5_Briefing sheets for interactive modules)</w:t>
      </w:r>
    </w:p>
    <w:p w14:paraId="79E62D7A" w14:textId="6DCECD11" w:rsidR="4E70A069" w:rsidRDefault="4E70A069" w:rsidP="2E3F7A62">
      <w:pPr>
        <w:pStyle w:val="Listenabsatz"/>
        <w:numPr>
          <w:ilvl w:val="0"/>
          <w:numId w:val="31"/>
        </w:numPr>
        <w:spacing w:before="240" w:after="240"/>
        <w:rPr>
          <w:color w:val="FF0000"/>
        </w:rPr>
      </w:pPr>
      <w:r>
        <w:t>A presentation in pdf. format on modules 1-4</w:t>
      </w:r>
      <w:r w:rsidR="1195E293">
        <w:t xml:space="preserve"> including interactive elements </w:t>
      </w:r>
      <w:r w:rsidRPr="00862411">
        <w:t>(</w:t>
      </w:r>
      <w:proofErr w:type="spellStart"/>
      <w:r w:rsidRPr="00862411">
        <w:t>Example_Slide</w:t>
      </w:r>
      <w:proofErr w:type="spellEnd"/>
      <w:r w:rsidRPr="00862411">
        <w:t xml:space="preserve"> </w:t>
      </w:r>
      <w:proofErr w:type="spellStart"/>
      <w:r w:rsidRPr="00862411">
        <w:t>Set_Capacity</w:t>
      </w:r>
      <w:proofErr w:type="spellEnd"/>
      <w:r w:rsidRPr="00862411">
        <w:t xml:space="preserve"> </w:t>
      </w:r>
      <w:proofErr w:type="spellStart"/>
      <w:r w:rsidRPr="00862411">
        <w:t>Training_Module</w:t>
      </w:r>
      <w:proofErr w:type="spellEnd"/>
      <w:r w:rsidRPr="00862411">
        <w:t>)</w:t>
      </w:r>
    </w:p>
    <w:p w14:paraId="61D5770E" w14:textId="1111A2CA" w:rsidR="48A77168" w:rsidRDefault="48A77168" w:rsidP="2E3F7A62">
      <w:pPr>
        <w:pStyle w:val="Listenabsatz"/>
        <w:numPr>
          <w:ilvl w:val="0"/>
          <w:numId w:val="7"/>
        </w:numPr>
        <w:rPr>
          <w:rFonts w:eastAsia="Arial" w:cs="Arial"/>
        </w:rPr>
      </w:pPr>
      <w:r w:rsidRPr="3C8D4FE8">
        <w:rPr>
          <w:rFonts w:eastAsia="Arial" w:cs="Arial"/>
        </w:rPr>
        <w:t xml:space="preserve">A </w:t>
      </w:r>
      <w:r w:rsidR="3D71C107" w:rsidRPr="3C8D4FE8">
        <w:rPr>
          <w:rFonts w:eastAsia="Arial" w:cs="Arial"/>
        </w:rPr>
        <w:t>20</w:t>
      </w:r>
      <w:r w:rsidRPr="3C8D4FE8">
        <w:rPr>
          <w:rFonts w:eastAsia="Arial" w:cs="Arial"/>
        </w:rPr>
        <w:t>-minute brown bag session</w:t>
      </w:r>
      <w:r w:rsidR="16B25C82" w:rsidRPr="3C8D4FE8">
        <w:rPr>
          <w:rFonts w:eastAsia="Arial" w:cs="Arial"/>
        </w:rPr>
        <w:t xml:space="preserve"> providing an initial insight into the capacity building and training programme in the form of a screen recording in half an hour</w:t>
      </w:r>
      <w:r w:rsidRPr="3C8D4FE8">
        <w:rPr>
          <w:rFonts w:eastAsia="Arial" w:cs="Arial"/>
        </w:rPr>
        <w:t xml:space="preserve"> (30-Minutes-Brown-Bag-Session)</w:t>
      </w:r>
    </w:p>
    <w:p w14:paraId="0AEBE6D6" w14:textId="48062CE0" w:rsidR="11217BB0" w:rsidRDefault="11217BB0" w:rsidP="4DA67755">
      <w:pPr>
        <w:pStyle w:val="Listenabsatz"/>
        <w:numPr>
          <w:ilvl w:val="0"/>
          <w:numId w:val="7"/>
        </w:numPr>
        <w:rPr>
          <w:rFonts w:eastAsia="Arial" w:cs="Arial"/>
        </w:rPr>
      </w:pPr>
      <w:r w:rsidRPr="4DA67755">
        <w:rPr>
          <w:rFonts w:eastAsia="Arial" w:cs="Arial"/>
        </w:rPr>
        <w:t xml:space="preserve">An Excel file providing an overview of the capacity building and training, including the intended objectives, target group, format and approximate duration. The agenda items and related content, methods and materials used and instructions for each module are included </w:t>
      </w:r>
      <w:r w:rsidR="437C3E42" w:rsidRPr="4DA67755">
        <w:rPr>
          <w:rFonts w:eastAsia="Arial" w:cs="Arial"/>
        </w:rPr>
        <w:t>(</w:t>
      </w:r>
      <w:r w:rsidR="59E60339" w:rsidRPr="4DA67755">
        <w:rPr>
          <w:rFonts w:eastAsia="Arial" w:cs="Arial"/>
        </w:rPr>
        <w:t>Script &amp; Content of capacity training material</w:t>
      </w:r>
      <w:r w:rsidR="23528A8A" w:rsidRPr="4DA67755">
        <w:rPr>
          <w:rFonts w:eastAsia="Arial" w:cs="Arial"/>
        </w:rPr>
        <w:t>)</w:t>
      </w:r>
    </w:p>
    <w:p w14:paraId="3CBAE4E6" w14:textId="71C49291" w:rsidR="06EF5A12" w:rsidRPr="00862411" w:rsidRDefault="06EF5A12" w:rsidP="4DA67755">
      <w:pPr>
        <w:spacing w:before="240" w:after="240"/>
        <w:rPr>
          <w:rFonts w:eastAsia="Arial" w:cs="Arial"/>
        </w:rPr>
      </w:pPr>
      <w:r w:rsidRPr="00862411">
        <w:rPr>
          <w:rFonts w:eastAsia="Arial" w:cs="Arial"/>
        </w:rPr>
        <w:t>All files are summarised in a .zip-folder, which is available for download.</w:t>
      </w:r>
    </w:p>
    <w:p w14:paraId="14CD1567" w14:textId="6A93A387" w:rsidR="06EF5A12" w:rsidRPr="00862411" w:rsidRDefault="06EF5A12" w:rsidP="4DA67755">
      <w:pPr>
        <w:spacing w:before="240" w:after="240"/>
        <w:rPr>
          <w:rFonts w:eastAsia="Arial" w:cs="Arial"/>
        </w:rPr>
      </w:pPr>
      <w:r w:rsidRPr="00862411">
        <w:rPr>
          <w:rFonts w:eastAsia="Arial" w:cs="Arial"/>
        </w:rPr>
        <w:t>This structure enables modular use, so that individual formats (e.g. presentation) can also be used separately in workshops, lectures or online courses.</w:t>
      </w:r>
    </w:p>
    <w:p w14:paraId="60A4F829" w14:textId="1A3F1CA3" w:rsidR="4DA67755" w:rsidRDefault="4DA67755" w:rsidP="4DA67755"/>
    <w:p w14:paraId="3691678E" w14:textId="006B676D" w:rsidR="00C3B830" w:rsidRDefault="00C3B830" w:rsidP="18A38E6B">
      <w:pPr>
        <w:pStyle w:val="berschrift1"/>
      </w:pPr>
      <w:bookmarkStart w:id="9" w:name="_Toc915871293"/>
      <w:bookmarkStart w:id="10" w:name="_Toc1826581733"/>
      <w:bookmarkStart w:id="11" w:name="_Toc674671594"/>
      <w:bookmarkStart w:id="12" w:name="_Toc211352689"/>
      <w:r>
        <w:lastRenderedPageBreak/>
        <w:t>Usage information and proposals</w:t>
      </w:r>
      <w:bookmarkEnd w:id="9"/>
      <w:bookmarkEnd w:id="10"/>
      <w:bookmarkEnd w:id="11"/>
      <w:bookmarkEnd w:id="12"/>
    </w:p>
    <w:p w14:paraId="540C996C" w14:textId="3C35E5D1" w:rsidR="00C3B830" w:rsidRDefault="00C3B830">
      <w:r>
        <w:t xml:space="preserve">The </w:t>
      </w:r>
      <w:r w:rsidR="5070E582">
        <w:t>c</w:t>
      </w:r>
      <w:r>
        <w:t>apacity</w:t>
      </w:r>
      <w:r w:rsidR="19B9069D">
        <w:t xml:space="preserve"> building and</w:t>
      </w:r>
      <w:r>
        <w:t xml:space="preserve"> training material is meant for use by the following target groups that are interested in and/or dealing with ecological connectivity. The material is not limited to planners and experts in the Alpine Arc and can be used as a base line for training how implementing ecological connectivity is generally possible:</w:t>
      </w:r>
    </w:p>
    <w:p w14:paraId="6F0CEFD5" w14:textId="6763C9AC" w:rsidR="00C3B830" w:rsidRDefault="00C3B830" w:rsidP="18A38E6B">
      <w:pPr>
        <w:pStyle w:val="Listenabsatz"/>
        <w:numPr>
          <w:ilvl w:val="0"/>
          <w:numId w:val="16"/>
        </w:numPr>
      </w:pPr>
      <w:r>
        <w:t>Planners, experts, political decision-makers, administrations, students and teaching staff in relevant study programmes, interested stakeholders in pilot regions (RCWGs)</w:t>
      </w:r>
    </w:p>
    <w:p w14:paraId="750752C9" w14:textId="60827112" w:rsidR="00C3B830" w:rsidRDefault="00C3B830">
      <w:r>
        <w:t xml:space="preserve">Possible formats for the implementation of the material can be: </w:t>
      </w:r>
    </w:p>
    <w:p w14:paraId="34ED9DE9" w14:textId="388361E6" w:rsidR="00C3B830" w:rsidRDefault="00C3B830" w:rsidP="18A38E6B">
      <w:pPr>
        <w:pStyle w:val="Listenabsatz"/>
        <w:numPr>
          <w:ilvl w:val="0"/>
          <w:numId w:val="17"/>
        </w:numPr>
      </w:pPr>
      <w:r w:rsidRPr="2E3F7A62">
        <w:rPr>
          <w:b/>
          <w:bCs/>
        </w:rPr>
        <w:t xml:space="preserve">Face-to-face workshops: </w:t>
      </w:r>
      <w:r>
        <w:t>combination of thematic lectures (</w:t>
      </w:r>
      <w:r w:rsidR="6A72F2E1">
        <w:t>presentations</w:t>
      </w:r>
      <w:r>
        <w:t xml:space="preserve">) and interactive group work/quiz as well as joint </w:t>
      </w:r>
      <w:r w:rsidRPr="2E3F7A62">
        <w:rPr>
          <w:rFonts w:asciiTheme="minorHAnsi" w:eastAsiaTheme="minorEastAsia" w:hAnsiTheme="minorHAnsi" w:cstheme="minorBidi"/>
        </w:rPr>
        <w:t xml:space="preserve">implementation </w:t>
      </w:r>
      <w:r>
        <w:t>of the GIS tutorial by institutions/universities/schools</w:t>
      </w:r>
    </w:p>
    <w:p w14:paraId="47F59829" w14:textId="6905DCC2" w:rsidR="00C3B830" w:rsidRDefault="00C3B830" w:rsidP="18A38E6B">
      <w:pPr>
        <w:pStyle w:val="Listenabsatz"/>
        <w:numPr>
          <w:ilvl w:val="0"/>
          <w:numId w:val="17"/>
        </w:numPr>
      </w:pPr>
      <w:r w:rsidRPr="2E3F7A62">
        <w:rPr>
          <w:b/>
          <w:bCs/>
        </w:rPr>
        <w:t xml:space="preserve">Online sessions/webinars: </w:t>
      </w:r>
      <w:r>
        <w:t>use of webinar (either in group or for self-study), combination of thematic lectures (</w:t>
      </w:r>
      <w:r w:rsidR="5A64D463">
        <w:t>presentations</w:t>
      </w:r>
      <w:r>
        <w:t>) and interactive group work/quiz, demonstration of GIS tutorial</w:t>
      </w:r>
    </w:p>
    <w:p w14:paraId="1518CE2A" w14:textId="51D2ADBF" w:rsidR="00C3B830" w:rsidRDefault="00C3B830" w:rsidP="18A38E6B">
      <w:pPr>
        <w:pStyle w:val="Listenabsatz"/>
        <w:numPr>
          <w:ilvl w:val="0"/>
          <w:numId w:val="17"/>
        </w:numPr>
      </w:pPr>
      <w:r w:rsidRPr="18A38E6B">
        <w:rPr>
          <w:b/>
          <w:bCs/>
        </w:rPr>
        <w:t>Self-study:</w:t>
      </w:r>
      <w:r>
        <w:t xml:space="preserve"> files are available for download for individual use</w:t>
      </w:r>
    </w:p>
    <w:p w14:paraId="535CC0F9" w14:textId="11EDAE88" w:rsidR="00C3B830" w:rsidRDefault="00C3B830">
      <w:r>
        <w:t>The timeline for the material can vary, but each module is designed to be one full training session for approximately 1-2 hours and applicable both for online and onsite use</w:t>
      </w:r>
      <w:r w:rsidR="78C1EA31">
        <w:t xml:space="preserve"> (see 3_Overall structure of modular learning plans)</w:t>
      </w:r>
      <w:r>
        <w:t>.</w:t>
      </w:r>
    </w:p>
    <w:p w14:paraId="1032F318" w14:textId="3E055B5C" w:rsidR="4DA67755" w:rsidRDefault="4DA67755" w:rsidP="4DA67755"/>
    <w:p w14:paraId="6C73D3AA" w14:textId="363BB7DC" w:rsidR="18A38E6B" w:rsidRDefault="18A38E6B" w:rsidP="18A38E6B"/>
    <w:p w14:paraId="3B8F25C0" w14:textId="7D0DDF45" w:rsidR="34384010" w:rsidRDefault="34384010" w:rsidP="2139E595">
      <w:pPr>
        <w:pStyle w:val="berschrift1"/>
      </w:pPr>
      <w:bookmarkStart w:id="13" w:name="_Toc2100833691"/>
      <w:bookmarkStart w:id="14" w:name="_Toc835970673"/>
      <w:bookmarkStart w:id="15" w:name="_Toc2046468313"/>
      <w:bookmarkStart w:id="16" w:name="_Toc211352690"/>
      <w:r>
        <w:lastRenderedPageBreak/>
        <w:t>Elements and success factors of capacity building and training in the spatial planning sphere</w:t>
      </w:r>
      <w:bookmarkEnd w:id="13"/>
      <w:bookmarkEnd w:id="14"/>
      <w:bookmarkEnd w:id="15"/>
      <w:bookmarkEnd w:id="16"/>
    </w:p>
    <w:p w14:paraId="3131916F" w14:textId="18591411" w:rsidR="0666D2AC" w:rsidRPr="00862411" w:rsidRDefault="0666D2AC" w:rsidP="4DA67755">
      <w:pPr>
        <w:rPr>
          <w:rFonts w:asciiTheme="minorHAnsi" w:eastAsiaTheme="minorEastAsia" w:hAnsiTheme="minorHAnsi" w:cstheme="minorBidi"/>
        </w:rPr>
      </w:pPr>
      <w:r w:rsidRPr="40C5F754">
        <w:rPr>
          <w:rFonts w:asciiTheme="minorHAnsi" w:eastAsiaTheme="minorEastAsia" w:hAnsiTheme="minorHAnsi" w:cstheme="minorBidi"/>
        </w:rPr>
        <w:t xml:space="preserve">Capacity building is essential in spatial planning, especially at local </w:t>
      </w:r>
      <w:r w:rsidRPr="00862411">
        <w:rPr>
          <w:rFonts w:asciiTheme="minorHAnsi" w:eastAsiaTheme="minorEastAsia" w:hAnsiTheme="minorHAnsi" w:cstheme="minorBidi"/>
        </w:rPr>
        <w:t>level, as Wakely (2016) emphasises. The requirements for sustainable and integrative planning are constantly increasing, as ever more complex challenges, such as the fragmentation of habitats, climate change and the increasing pressure to utilise land, need to be overcome. Targeted capacity building promotes the ability of various stakeholders to successfully incorporate innovative approaches, such as the integration of green and blue infrastructure networks (GBI), into planning practice and thus strengthen ecological connectivity.</w:t>
      </w:r>
    </w:p>
    <w:p w14:paraId="342DE09E" w14:textId="3B1106F7" w:rsidR="1DFDF854" w:rsidRPr="00862411" w:rsidRDefault="1DFDF854" w:rsidP="4DA67755">
      <w:pPr>
        <w:rPr>
          <w:rFonts w:asciiTheme="minorHAnsi" w:eastAsiaTheme="minorEastAsia" w:hAnsiTheme="minorHAnsi" w:cstheme="minorBidi"/>
        </w:rPr>
      </w:pPr>
      <w:r w:rsidRPr="00862411">
        <w:rPr>
          <w:rFonts w:eastAsia="Arial" w:cs="Arial"/>
        </w:rPr>
        <w:t xml:space="preserve">The capacity building and training programme is explicitly aimed at a variety of different target groups: Planners, experts, political decision-makers, </w:t>
      </w:r>
      <w:r w:rsidRPr="00862411">
        <w:t>administrations</w:t>
      </w:r>
      <w:r w:rsidRPr="00862411">
        <w:rPr>
          <w:rFonts w:eastAsia="Arial" w:cs="Arial"/>
        </w:rPr>
        <w:t xml:space="preserve">, </w:t>
      </w:r>
      <w:r w:rsidR="34B8479F" w:rsidRPr="00862411">
        <w:rPr>
          <w:rFonts w:eastAsia="Arial" w:cs="Arial"/>
        </w:rPr>
        <w:t>s</w:t>
      </w:r>
      <w:r w:rsidR="34B8479F" w:rsidRPr="00862411">
        <w:t>tudents and teaching staff in relevant study programmes</w:t>
      </w:r>
      <w:r w:rsidRPr="00862411">
        <w:rPr>
          <w:rFonts w:eastAsia="Arial" w:cs="Arial"/>
        </w:rPr>
        <w:t xml:space="preserve"> as well as interested stakeholders in pilot regions (RCWGs). The aim is to create a common understanding and a professional basis for the integration of GBI into spatial planning. This includes teaching skills for analysing spatial structures (e.g. using ArcGIS), identifying and resolving conflicts of use, developing and evaluating planning scenarios and applying decision-making tools. In addition, competences for the moderation and management of stakeholder processes in the context of a multi-level governance approach are developed.</w:t>
      </w:r>
    </w:p>
    <w:p w14:paraId="2E8A45CA" w14:textId="756639BB" w:rsidR="3A2AD62E" w:rsidRDefault="2E68BEB0" w:rsidP="4DA67755">
      <w:pPr>
        <w:spacing w:before="240" w:after="240"/>
      </w:pPr>
      <w:r w:rsidRPr="00862411">
        <w:rPr>
          <w:rFonts w:eastAsia="Arial" w:cs="Arial"/>
        </w:rPr>
        <w:t xml:space="preserve">As Wakely (2016) emphasises, comprehensive capacity </w:t>
      </w:r>
      <w:r w:rsidRPr="40C5F754">
        <w:rPr>
          <w:rFonts w:eastAsia="Arial" w:cs="Arial"/>
        </w:rPr>
        <w:t>building requires a profound reorientation of local authorities. This includes not only strengthening local government but also involving the private sector and civil society actors. The focus is on developing new skills and knowledge and strengthening non-governmental organisations. International cooperation and the exchange of knowledge also play an important complementary role</w:t>
      </w:r>
      <w:r w:rsidR="3A2AD62E" w:rsidRPr="40C5F754">
        <w:rPr>
          <w:rFonts w:eastAsia="Arial" w:cs="Arial"/>
        </w:rPr>
        <w:t>.</w:t>
      </w:r>
    </w:p>
    <w:p w14:paraId="5CFB025B" w14:textId="141F51FC" w:rsidR="3A2AD62E" w:rsidRDefault="3A2AD62E" w:rsidP="4DA67755">
      <w:pPr>
        <w:spacing w:before="240" w:after="240"/>
        <w:rPr>
          <w:rFonts w:asciiTheme="minorHAnsi" w:eastAsiaTheme="minorEastAsia" w:hAnsiTheme="minorHAnsi" w:cstheme="minorBidi"/>
          <w:color w:val="000000"/>
          <w:lang w:val="en-US"/>
        </w:rPr>
      </w:pPr>
      <w:r w:rsidRPr="4DA67755">
        <w:rPr>
          <w:rFonts w:eastAsia="Arial" w:cs="Arial"/>
          <w:lang w:val="en-US"/>
        </w:rPr>
        <w:t xml:space="preserve">The capacity building and training </w:t>
      </w:r>
      <w:proofErr w:type="spellStart"/>
      <w:r w:rsidRPr="4DA67755">
        <w:rPr>
          <w:rFonts w:eastAsia="Arial" w:cs="Arial"/>
          <w:lang w:val="en-US"/>
        </w:rPr>
        <w:t>programme</w:t>
      </w:r>
      <w:proofErr w:type="spellEnd"/>
      <w:r w:rsidRPr="4DA67755">
        <w:rPr>
          <w:rFonts w:eastAsia="Arial" w:cs="Arial"/>
          <w:lang w:val="en-US"/>
        </w:rPr>
        <w:t xml:space="preserve"> addresses these requirements and specifically addresses the relevant stakeholder groups:</w:t>
      </w:r>
    </w:p>
    <w:p w14:paraId="51F45EC2" w14:textId="355A350A" w:rsidR="19C7BF66" w:rsidRDefault="19C7BF66" w:rsidP="4DA67755">
      <w:pPr>
        <w:spacing w:before="240" w:after="240"/>
        <w:rPr>
          <w:rFonts w:asciiTheme="minorHAnsi" w:eastAsiaTheme="minorEastAsia" w:hAnsiTheme="minorHAnsi" w:cstheme="minorBidi"/>
          <w:color w:val="000000"/>
          <w:lang w:val="en-US"/>
        </w:rPr>
      </w:pPr>
      <w:r w:rsidRPr="4DA67755">
        <w:rPr>
          <w:rFonts w:asciiTheme="minorHAnsi" w:eastAsiaTheme="minorEastAsia" w:hAnsiTheme="minorHAnsi" w:cstheme="minorBidi"/>
          <w:color w:val="000000"/>
          <w:lang w:val="en-US"/>
        </w:rPr>
        <w:t xml:space="preserve">For </w:t>
      </w:r>
      <w:r w:rsidRPr="4DA67755">
        <w:rPr>
          <w:rFonts w:asciiTheme="minorHAnsi" w:eastAsiaTheme="minorEastAsia" w:hAnsiTheme="minorHAnsi" w:cstheme="minorBidi"/>
          <w:b/>
          <w:bCs/>
          <w:color w:val="000000"/>
          <w:lang w:val="en-US"/>
        </w:rPr>
        <w:t>spatial planners</w:t>
      </w:r>
      <w:r w:rsidRPr="4DA67755">
        <w:rPr>
          <w:rFonts w:asciiTheme="minorHAnsi" w:eastAsiaTheme="minorEastAsia" w:hAnsiTheme="minorHAnsi" w:cstheme="minorBidi"/>
          <w:color w:val="000000"/>
          <w:lang w:val="en-US"/>
        </w:rPr>
        <w:t xml:space="preserve">, the training is particularly valuable as it enables them to gain in-depth knowledge on integrating and implementing ecological networks within spatial planning processes, effectively applying existing planning instruments to achieve ecological </w:t>
      </w:r>
      <w:proofErr w:type="gramStart"/>
      <w:r w:rsidRPr="4DA67755">
        <w:rPr>
          <w:rFonts w:asciiTheme="minorHAnsi" w:eastAsiaTheme="minorEastAsia" w:hAnsiTheme="minorHAnsi" w:cstheme="minorBidi"/>
          <w:color w:val="000000"/>
          <w:lang w:val="en-US"/>
        </w:rPr>
        <w:t>objective</w:t>
      </w:r>
      <w:proofErr w:type="gramEnd"/>
      <w:r w:rsidRPr="4DA67755">
        <w:rPr>
          <w:rFonts w:asciiTheme="minorHAnsi" w:eastAsiaTheme="minorEastAsia" w:hAnsiTheme="minorHAnsi" w:cstheme="minorBidi"/>
          <w:color w:val="000000"/>
          <w:lang w:val="en-US"/>
        </w:rPr>
        <w:t xml:space="preserve">. </w:t>
      </w:r>
    </w:p>
    <w:p w14:paraId="7DF5058B" w14:textId="57551A5C" w:rsidR="19C7BF66" w:rsidRDefault="19C7BF66" w:rsidP="4DA67755">
      <w:pPr>
        <w:rPr>
          <w:rFonts w:asciiTheme="minorHAnsi" w:eastAsiaTheme="minorEastAsia" w:hAnsiTheme="minorHAnsi" w:cstheme="minorBidi"/>
        </w:rPr>
      </w:pPr>
      <w:r w:rsidRPr="4DA67755">
        <w:rPr>
          <w:rFonts w:asciiTheme="minorHAnsi" w:eastAsiaTheme="minorEastAsia" w:hAnsiTheme="minorHAnsi" w:cstheme="minorBidi"/>
          <w:b/>
          <w:bCs/>
        </w:rPr>
        <w:t>Agricultural and forestry authorities</w:t>
      </w:r>
      <w:r w:rsidRPr="4DA67755">
        <w:rPr>
          <w:rFonts w:asciiTheme="minorHAnsi" w:eastAsiaTheme="minorEastAsia" w:hAnsiTheme="minorHAnsi" w:cstheme="minorBidi"/>
        </w:rPr>
        <w:t xml:space="preserve"> benefit by learning ecological principles and their targeted application in land management practices, fostering more sustainable and resilient landscapes. </w:t>
      </w:r>
    </w:p>
    <w:p w14:paraId="740B2E3D" w14:textId="500E6BE5" w:rsidR="19C7BF66" w:rsidRDefault="19C7BF66" w:rsidP="4DA67755">
      <w:pPr>
        <w:rPr>
          <w:rFonts w:asciiTheme="minorHAnsi" w:eastAsiaTheme="minorEastAsia" w:hAnsiTheme="minorHAnsi" w:cstheme="minorBidi"/>
        </w:rPr>
      </w:pPr>
      <w:r w:rsidRPr="4DA67755">
        <w:rPr>
          <w:rFonts w:asciiTheme="minorHAnsi" w:eastAsiaTheme="minorEastAsia" w:hAnsiTheme="minorHAnsi" w:cstheme="minorBidi"/>
          <w:b/>
          <w:bCs/>
        </w:rPr>
        <w:t>Conservation professionals and ecologists</w:t>
      </w:r>
      <w:r w:rsidRPr="4DA67755">
        <w:rPr>
          <w:rFonts w:asciiTheme="minorHAnsi" w:eastAsiaTheme="minorEastAsia" w:hAnsiTheme="minorHAnsi" w:cstheme="minorBidi"/>
        </w:rPr>
        <w:t xml:space="preserve"> expand their competencies in practically implementing biodiversity and conservation measures and learn to integrate these effectively into planning processes.</w:t>
      </w:r>
    </w:p>
    <w:p w14:paraId="1AEAFDC5" w14:textId="0BBCA94B" w:rsidR="19C7BF66" w:rsidRDefault="19C7BF66" w:rsidP="4DA67755">
      <w:pPr>
        <w:rPr>
          <w:rFonts w:asciiTheme="minorHAnsi" w:eastAsiaTheme="minorEastAsia" w:hAnsiTheme="minorHAnsi" w:cstheme="minorBidi"/>
        </w:rPr>
      </w:pPr>
      <w:r w:rsidRPr="4DA67755">
        <w:rPr>
          <w:rFonts w:asciiTheme="minorHAnsi" w:eastAsiaTheme="minorEastAsia" w:hAnsiTheme="minorHAnsi" w:cstheme="minorBidi"/>
          <w:b/>
          <w:bCs/>
        </w:rPr>
        <w:t>Local decision-makers/</w:t>
      </w:r>
      <w:r w:rsidR="3D079E20" w:rsidRPr="4DA67755">
        <w:rPr>
          <w:rFonts w:asciiTheme="minorHAnsi" w:eastAsiaTheme="minorEastAsia" w:hAnsiTheme="minorHAnsi" w:cstheme="minorBidi"/>
          <w:b/>
          <w:bCs/>
        </w:rPr>
        <w:t>m</w:t>
      </w:r>
      <w:r w:rsidRPr="4DA67755">
        <w:rPr>
          <w:rFonts w:asciiTheme="minorHAnsi" w:eastAsiaTheme="minorEastAsia" w:hAnsiTheme="minorHAnsi" w:cstheme="minorBidi"/>
          <w:b/>
          <w:bCs/>
        </w:rPr>
        <w:t>ajors</w:t>
      </w:r>
      <w:r w:rsidRPr="4DA67755">
        <w:rPr>
          <w:rFonts w:asciiTheme="minorHAnsi" w:eastAsiaTheme="minorEastAsia" w:hAnsiTheme="minorHAnsi" w:cstheme="minorBidi"/>
        </w:rPr>
        <w:t xml:space="preserve"> gain essential tools to better align ecological objectives with local development strategies, promoting sustainable planning in their communities.</w:t>
      </w:r>
    </w:p>
    <w:p w14:paraId="5CA1A6C9" w14:textId="5635624B" w:rsidR="19C7BF66" w:rsidRDefault="19C7BF66" w:rsidP="4DA67755">
      <w:pPr>
        <w:rPr>
          <w:rFonts w:asciiTheme="minorHAnsi" w:eastAsiaTheme="minorEastAsia" w:hAnsiTheme="minorHAnsi" w:cstheme="minorBidi"/>
        </w:rPr>
      </w:pPr>
      <w:r w:rsidRPr="4DA67755">
        <w:rPr>
          <w:rFonts w:asciiTheme="minorHAnsi" w:eastAsiaTheme="minorEastAsia" w:hAnsiTheme="minorHAnsi" w:cstheme="minorBidi"/>
          <w:b/>
          <w:bCs/>
        </w:rPr>
        <w:lastRenderedPageBreak/>
        <w:t>NGOs and supra-national organizations</w:t>
      </w:r>
      <w:r w:rsidRPr="4DA67755">
        <w:rPr>
          <w:rFonts w:asciiTheme="minorHAnsi" w:eastAsiaTheme="minorEastAsia" w:hAnsiTheme="minorHAnsi" w:cstheme="minorBidi"/>
        </w:rPr>
        <w:t xml:space="preserve"> enhance their abilities to successfully coordinate and implement ecological networks at regional and cross-border levels.</w:t>
      </w:r>
    </w:p>
    <w:p w14:paraId="1901C52F" w14:textId="6E93B8CA" w:rsidR="19C7BF66" w:rsidRDefault="19C7BF66" w:rsidP="4DA67755">
      <w:pPr>
        <w:rPr>
          <w:rFonts w:asciiTheme="minorHAnsi" w:eastAsiaTheme="minorEastAsia" w:hAnsiTheme="minorHAnsi" w:cstheme="minorBidi"/>
        </w:rPr>
      </w:pPr>
      <w:r w:rsidRPr="4DA67755">
        <w:rPr>
          <w:rFonts w:asciiTheme="minorHAnsi" w:eastAsiaTheme="minorEastAsia" w:hAnsiTheme="minorHAnsi" w:cstheme="minorBidi"/>
          <w:b/>
          <w:bCs/>
        </w:rPr>
        <w:t>Students and teaching staff</w:t>
      </w:r>
      <w:r w:rsidRPr="4DA67755">
        <w:rPr>
          <w:rFonts w:asciiTheme="minorHAnsi" w:eastAsiaTheme="minorEastAsia" w:hAnsiTheme="minorHAnsi" w:cstheme="minorBidi"/>
        </w:rPr>
        <w:t xml:space="preserve"> receive practice-oriented material </w:t>
      </w:r>
      <w:r w:rsidR="77D75A7C" w:rsidRPr="4DA67755">
        <w:rPr>
          <w:rFonts w:asciiTheme="minorHAnsi" w:eastAsiaTheme="minorEastAsia" w:hAnsiTheme="minorHAnsi" w:cstheme="minorBidi"/>
        </w:rPr>
        <w:t>that builds a bridge between academic theory and practical planning.</w:t>
      </w:r>
    </w:p>
    <w:p w14:paraId="6D860394" w14:textId="2B482E46" w:rsidR="46EA0ABF" w:rsidRDefault="46EA0ABF" w:rsidP="478E8032">
      <w:pPr>
        <w:spacing w:line="276" w:lineRule="auto"/>
        <w:rPr>
          <w:rFonts w:asciiTheme="minorHAnsi" w:eastAsiaTheme="minorEastAsia" w:hAnsiTheme="minorHAnsi" w:cstheme="minorBidi"/>
          <w:color w:val="000000"/>
        </w:rPr>
      </w:pPr>
      <w:r w:rsidRPr="478E8032">
        <w:rPr>
          <w:rFonts w:asciiTheme="minorHAnsi" w:eastAsiaTheme="minorEastAsia" w:hAnsiTheme="minorHAnsi" w:cstheme="minorBidi"/>
          <w:color w:val="000000"/>
          <w:lang w:val="en-US"/>
        </w:rPr>
        <w:t xml:space="preserve">Overall, </w:t>
      </w:r>
      <w:r w:rsidR="35C65784" w:rsidRPr="478E8032">
        <w:rPr>
          <w:rFonts w:asciiTheme="minorHAnsi" w:eastAsiaTheme="minorEastAsia" w:hAnsiTheme="minorHAnsi" w:cstheme="minorBidi"/>
          <w:color w:val="000000"/>
          <w:lang w:val="en-US"/>
        </w:rPr>
        <w:t xml:space="preserve">the capacity building and </w:t>
      </w:r>
      <w:r w:rsidRPr="478E8032">
        <w:rPr>
          <w:rFonts w:asciiTheme="minorHAnsi" w:eastAsiaTheme="minorEastAsia" w:hAnsiTheme="minorHAnsi" w:cstheme="minorBidi"/>
          <w:color w:val="000000"/>
          <w:lang w:val="en-US"/>
        </w:rPr>
        <w:t>training</w:t>
      </w:r>
      <w:r w:rsidR="09D43CBA" w:rsidRPr="478E8032">
        <w:rPr>
          <w:rFonts w:asciiTheme="minorHAnsi" w:eastAsiaTheme="minorEastAsia" w:hAnsiTheme="minorHAnsi" w:cstheme="minorBidi"/>
          <w:color w:val="000000"/>
          <w:lang w:val="en-US"/>
        </w:rPr>
        <w:t xml:space="preserve"> </w:t>
      </w:r>
      <w:proofErr w:type="spellStart"/>
      <w:r w:rsidR="09D43CBA" w:rsidRPr="478E8032">
        <w:rPr>
          <w:rFonts w:asciiTheme="minorHAnsi" w:eastAsiaTheme="minorEastAsia" w:hAnsiTheme="minorHAnsi" w:cstheme="minorBidi"/>
          <w:color w:val="000000"/>
          <w:lang w:val="en-US"/>
        </w:rPr>
        <w:t>programme</w:t>
      </w:r>
      <w:proofErr w:type="spellEnd"/>
      <w:r w:rsidRPr="478E8032">
        <w:rPr>
          <w:rFonts w:asciiTheme="minorHAnsi" w:eastAsiaTheme="minorEastAsia" w:hAnsiTheme="minorHAnsi" w:cstheme="minorBidi"/>
          <w:color w:val="000000"/>
          <w:lang w:val="en-US"/>
        </w:rPr>
        <w:t xml:space="preserve"> sustainably supports participants in expanding their planning and operational competencies, effectively integrating and achieving ecological and spatial objectives.</w:t>
      </w:r>
    </w:p>
    <w:p w14:paraId="36AFCF56" w14:textId="76B0E9BB" w:rsidR="4DA67755" w:rsidRDefault="4DA67755" w:rsidP="4DA67755">
      <w:pPr>
        <w:rPr>
          <w:rFonts w:eastAsia="Arial" w:cs="Arial"/>
        </w:rPr>
      </w:pPr>
    </w:p>
    <w:p w14:paraId="61D2FF86" w14:textId="42B92721" w:rsidR="478E8032" w:rsidRDefault="478E8032" w:rsidP="478E8032">
      <w:pPr>
        <w:rPr>
          <w:rFonts w:eastAsia="Arial" w:cs="Arial"/>
        </w:rPr>
      </w:pPr>
    </w:p>
    <w:p w14:paraId="607BFA5E" w14:textId="65F3B2A0" w:rsidR="478E8032" w:rsidRDefault="478E8032" w:rsidP="478E8032">
      <w:pPr>
        <w:rPr>
          <w:rFonts w:eastAsia="Arial" w:cs="Arial"/>
        </w:rPr>
      </w:pPr>
    </w:p>
    <w:p w14:paraId="7080FE51" w14:textId="275700E3" w:rsidR="478E8032" w:rsidRDefault="478E8032" w:rsidP="478E8032">
      <w:pPr>
        <w:rPr>
          <w:rFonts w:eastAsia="Arial" w:cs="Arial"/>
        </w:rPr>
      </w:pPr>
    </w:p>
    <w:p w14:paraId="6C88275B" w14:textId="59E792AA" w:rsidR="478E8032" w:rsidRDefault="478E8032" w:rsidP="478E8032">
      <w:pPr>
        <w:rPr>
          <w:rFonts w:eastAsia="Arial" w:cs="Arial"/>
        </w:rPr>
      </w:pPr>
    </w:p>
    <w:p w14:paraId="66E598ED" w14:textId="710E2230" w:rsidR="478E8032" w:rsidRDefault="478E8032" w:rsidP="478E8032">
      <w:pPr>
        <w:rPr>
          <w:rFonts w:eastAsia="Arial" w:cs="Arial"/>
        </w:rPr>
      </w:pPr>
    </w:p>
    <w:p w14:paraId="5624B224" w14:textId="519F3233" w:rsidR="478E8032" w:rsidRDefault="478E8032" w:rsidP="478E8032">
      <w:pPr>
        <w:rPr>
          <w:rFonts w:eastAsia="Arial" w:cs="Arial"/>
        </w:rPr>
      </w:pPr>
    </w:p>
    <w:p w14:paraId="54B60555" w14:textId="5643280F" w:rsidR="478E8032" w:rsidRDefault="478E8032" w:rsidP="478E8032">
      <w:pPr>
        <w:rPr>
          <w:rFonts w:eastAsia="Arial" w:cs="Arial"/>
        </w:rPr>
      </w:pPr>
    </w:p>
    <w:p w14:paraId="3CB654B9" w14:textId="01CBA6F0" w:rsidR="478E8032" w:rsidRDefault="478E8032" w:rsidP="478E8032">
      <w:pPr>
        <w:rPr>
          <w:rFonts w:eastAsia="Arial" w:cs="Arial"/>
        </w:rPr>
      </w:pPr>
    </w:p>
    <w:p w14:paraId="3A8A780A" w14:textId="4803BCC9" w:rsidR="478E8032" w:rsidRDefault="478E8032" w:rsidP="478E8032">
      <w:pPr>
        <w:rPr>
          <w:rFonts w:eastAsia="Arial" w:cs="Arial"/>
        </w:rPr>
      </w:pPr>
    </w:p>
    <w:p w14:paraId="12145802" w14:textId="27F68009" w:rsidR="478E8032" w:rsidRDefault="478E8032" w:rsidP="478E8032">
      <w:pPr>
        <w:rPr>
          <w:rFonts w:eastAsia="Arial" w:cs="Arial"/>
        </w:rPr>
      </w:pPr>
    </w:p>
    <w:p w14:paraId="291A5682" w14:textId="303B8169" w:rsidR="05C83985" w:rsidRDefault="05C83985" w:rsidP="478E8032">
      <w:pPr>
        <w:rPr>
          <w:rFonts w:eastAsia="Arial" w:cs="Arial"/>
        </w:rPr>
      </w:pPr>
      <w:r w:rsidRPr="478E8032">
        <w:rPr>
          <w:rFonts w:eastAsia="Arial" w:cs="Arial"/>
        </w:rPr>
        <w:t>Source:</w:t>
      </w:r>
    </w:p>
    <w:p w14:paraId="67A3AEE0" w14:textId="032D7829" w:rsidR="05C83985" w:rsidRDefault="05C83985" w:rsidP="478E8032">
      <w:pPr>
        <w:rPr>
          <w:rFonts w:eastAsia="Arial" w:cs="Arial"/>
        </w:rPr>
      </w:pPr>
      <w:r w:rsidRPr="478E8032">
        <w:rPr>
          <w:rFonts w:eastAsia="Arial" w:cs="Arial"/>
        </w:rPr>
        <w:t>Wakely, P. (2016). Integrated capacity building for urban governance, planning and management</w:t>
      </w:r>
      <w:r w:rsidR="2222A918" w:rsidRPr="478E8032">
        <w:rPr>
          <w:rFonts w:eastAsia="Arial" w:cs="Arial"/>
        </w:rPr>
        <w:t xml:space="preserve">. </w:t>
      </w:r>
      <w:hyperlink r:id="rId17">
        <w:r w:rsidR="3A45836F" w:rsidRPr="478E8032">
          <w:rPr>
            <w:rStyle w:val="Hyperlink"/>
            <w:rFonts w:ascii="Arial" w:eastAsia="Arial" w:hAnsi="Arial" w:cs="Arial"/>
            <w:sz w:val="24"/>
          </w:rPr>
          <w:t xml:space="preserve">Integrated capacity building for urban governance, planning and management - </w:t>
        </w:r>
        <w:proofErr w:type="spellStart"/>
        <w:r w:rsidR="3A45836F" w:rsidRPr="478E8032">
          <w:rPr>
            <w:rStyle w:val="Hyperlink"/>
            <w:rFonts w:ascii="Arial" w:eastAsia="Arial" w:hAnsi="Arial" w:cs="Arial"/>
            <w:sz w:val="24"/>
          </w:rPr>
          <w:t>Urbanet</w:t>
        </w:r>
        <w:proofErr w:type="spellEnd"/>
      </w:hyperlink>
    </w:p>
    <w:p w14:paraId="3245438C" w14:textId="633F2A07" w:rsidR="00AB02B8" w:rsidRDefault="20D56B64" w:rsidP="2E3F7A62">
      <w:pPr>
        <w:pStyle w:val="berschrift1"/>
      </w:pPr>
      <w:bookmarkStart w:id="17" w:name="_Toc1499444246"/>
      <w:bookmarkStart w:id="18" w:name="_Toc1112138882"/>
      <w:bookmarkStart w:id="19" w:name="_Toc637380258"/>
      <w:bookmarkStart w:id="20" w:name="_Toc211352691"/>
      <w:r>
        <w:lastRenderedPageBreak/>
        <w:t>Content overview</w:t>
      </w:r>
      <w:r w:rsidR="2CCB6F28">
        <w:t xml:space="preserve"> of modules</w:t>
      </w:r>
      <w:bookmarkEnd w:id="17"/>
      <w:bookmarkEnd w:id="18"/>
      <w:bookmarkEnd w:id="19"/>
      <w:bookmarkEnd w:id="20"/>
    </w:p>
    <w:p w14:paraId="293306C3" w14:textId="4D2C9835" w:rsidR="20D56B64" w:rsidRDefault="69AE1EBD" w:rsidP="4DA67755">
      <w:pPr>
        <w:pStyle w:val="Listenabsatz"/>
        <w:numPr>
          <w:ilvl w:val="0"/>
          <w:numId w:val="24"/>
        </w:numPr>
        <w:spacing w:line="259" w:lineRule="auto"/>
      </w:pPr>
      <w:r>
        <w:t>Basic knowledge on connectivity planning</w:t>
      </w:r>
    </w:p>
    <w:p w14:paraId="04A09195" w14:textId="4269BAF8" w:rsidR="20D56B64" w:rsidRDefault="6F2FA6D6" w:rsidP="4DA67755">
      <w:pPr>
        <w:pStyle w:val="Listenabsatz"/>
        <w:numPr>
          <w:ilvl w:val="0"/>
          <w:numId w:val="5"/>
        </w:numPr>
        <w:spacing w:line="259" w:lineRule="auto"/>
      </w:pPr>
      <w:r>
        <w:t xml:space="preserve">Fundamentals of </w:t>
      </w:r>
      <w:r w:rsidR="418A240E">
        <w:t>e</w:t>
      </w:r>
      <w:r>
        <w:t xml:space="preserve">cological </w:t>
      </w:r>
      <w:r w:rsidR="7804B0D0">
        <w:t>c</w:t>
      </w:r>
      <w:r>
        <w:t xml:space="preserve">onnectivity and </w:t>
      </w:r>
      <w:r w:rsidR="369AB6A9">
        <w:t>b</w:t>
      </w:r>
      <w:r>
        <w:t xml:space="preserve">iodiversity in the </w:t>
      </w:r>
      <w:r w:rsidR="093AEC19">
        <w:t>a</w:t>
      </w:r>
      <w:r>
        <w:t xml:space="preserve">lpine </w:t>
      </w:r>
      <w:r w:rsidR="7FAE08DF">
        <w:t>r</w:t>
      </w:r>
      <w:r>
        <w:t>egion</w:t>
      </w:r>
    </w:p>
    <w:p w14:paraId="28A69961" w14:textId="52B20C13" w:rsidR="20D56B64" w:rsidRDefault="6F2FA6D6" w:rsidP="4DA67755">
      <w:pPr>
        <w:pStyle w:val="Listenabsatz"/>
        <w:numPr>
          <w:ilvl w:val="0"/>
          <w:numId w:val="24"/>
        </w:numPr>
        <w:spacing w:line="259" w:lineRule="auto"/>
      </w:pPr>
      <w:r>
        <w:t xml:space="preserve">How to </w:t>
      </w:r>
      <w:r w:rsidR="2BA9A71C">
        <w:t>d</w:t>
      </w:r>
      <w:r>
        <w:t xml:space="preserve">esign GBI </w:t>
      </w:r>
      <w:r w:rsidR="6A23565A">
        <w:t>n</w:t>
      </w:r>
      <w:r>
        <w:t>etworks</w:t>
      </w:r>
      <w:r w:rsidR="5109DA0A">
        <w:t xml:space="preserve"> </w:t>
      </w:r>
    </w:p>
    <w:p w14:paraId="600568E0" w14:textId="2DE6C55A" w:rsidR="20D56B64" w:rsidRDefault="4D8ADDA0" w:rsidP="4DA67755">
      <w:pPr>
        <w:pStyle w:val="Listenabsatz"/>
        <w:numPr>
          <w:ilvl w:val="0"/>
          <w:numId w:val="4"/>
        </w:numPr>
        <w:spacing w:line="259" w:lineRule="auto"/>
      </w:pPr>
      <w:r>
        <w:t xml:space="preserve">Identification of </w:t>
      </w:r>
      <w:r w:rsidR="213B162E">
        <w:t>available/</w:t>
      </w:r>
      <w:r>
        <w:t xml:space="preserve">necessary data and how to use it for designing ecological networks / shortcomings of available data and how to </w:t>
      </w:r>
      <w:r w:rsidR="5551CB9D">
        <w:t xml:space="preserve">deal with </w:t>
      </w:r>
      <w:r>
        <w:t xml:space="preserve">them / </w:t>
      </w:r>
      <w:r w:rsidR="6CA7BBCB">
        <w:t>i</w:t>
      </w:r>
      <w:r w:rsidR="6F2FA6D6">
        <w:t>nvolvement of relevant stakeholders at different administrative levels</w:t>
      </w:r>
    </w:p>
    <w:p w14:paraId="77E327DE" w14:textId="102559AD" w:rsidR="20D56B64" w:rsidRDefault="64080A1E" w:rsidP="4DA67755">
      <w:pPr>
        <w:pStyle w:val="Listenabsatz"/>
        <w:numPr>
          <w:ilvl w:val="0"/>
          <w:numId w:val="24"/>
        </w:numPr>
        <w:spacing w:line="259" w:lineRule="auto"/>
      </w:pPr>
      <w:r w:rsidRPr="4DA67755">
        <w:t>Threats on GBI planning and how to deal with it</w:t>
      </w:r>
    </w:p>
    <w:p w14:paraId="5F167366" w14:textId="31B79F91" w:rsidR="20D56B64" w:rsidRDefault="53EB111F" w:rsidP="4DA67755">
      <w:pPr>
        <w:pStyle w:val="Listenabsatz"/>
        <w:numPr>
          <w:ilvl w:val="0"/>
          <w:numId w:val="3"/>
        </w:numPr>
        <w:spacing w:line="259" w:lineRule="auto"/>
      </w:pPr>
      <w:r>
        <w:t>I</w:t>
      </w:r>
      <w:r w:rsidR="6F2FA6D6">
        <w:t>dentification and handling of utilisation conflicts, especially in the context of renewable energies</w:t>
      </w:r>
      <w:r w:rsidR="2835EE42">
        <w:t xml:space="preserve"> </w:t>
      </w:r>
    </w:p>
    <w:p w14:paraId="478196E3" w14:textId="370A5F88" w:rsidR="20D56B64" w:rsidRDefault="6F2FA6D6" w:rsidP="4DA67755">
      <w:pPr>
        <w:pStyle w:val="Listenabsatz"/>
        <w:numPr>
          <w:ilvl w:val="0"/>
          <w:numId w:val="24"/>
        </w:numPr>
        <w:spacing w:line="259" w:lineRule="auto"/>
      </w:pPr>
      <w:r>
        <w:t>GIS-Methodology on GBI Planning</w:t>
      </w:r>
    </w:p>
    <w:p w14:paraId="1C80BBB7" w14:textId="34AB862C" w:rsidR="20D56B64" w:rsidRDefault="6F2FA6D6" w:rsidP="4DA67755">
      <w:pPr>
        <w:pStyle w:val="Listenabsatz"/>
        <w:numPr>
          <w:ilvl w:val="0"/>
          <w:numId w:val="2"/>
        </w:numPr>
        <w:spacing w:line="259" w:lineRule="auto"/>
      </w:pPr>
      <w:r>
        <w:t>Practical GIS methods for network analysis and planning</w:t>
      </w:r>
      <w:r w:rsidR="7F4799C3">
        <w:t xml:space="preserve"> </w:t>
      </w:r>
    </w:p>
    <w:p w14:paraId="1EA740E1" w14:textId="6948ABEB" w:rsidR="20D56B64" w:rsidRDefault="20D56B64" w:rsidP="1E497F7A"/>
    <w:p w14:paraId="6B4ABA43" w14:textId="75FE7326" w:rsidR="20D56B64" w:rsidRDefault="20D56B64" w:rsidP="1E497F7A"/>
    <w:p w14:paraId="468407A7" w14:textId="797FA817" w:rsidR="1BC11EC9" w:rsidRDefault="1BC11EC9" w:rsidP="45EE90DF">
      <w:pPr>
        <w:pStyle w:val="berschrift1"/>
      </w:pPr>
      <w:bookmarkStart w:id="21" w:name="_Toc1279516828"/>
      <w:bookmarkStart w:id="22" w:name="_Toc1402757737"/>
      <w:bookmarkStart w:id="23" w:name="_Toc1488059238"/>
      <w:bookmarkStart w:id="24" w:name="_Toc211352692"/>
      <w:r>
        <w:lastRenderedPageBreak/>
        <w:t>Detailed concepts for individual modules</w:t>
      </w:r>
      <w:bookmarkEnd w:id="21"/>
      <w:bookmarkEnd w:id="22"/>
      <w:bookmarkEnd w:id="23"/>
      <w:bookmarkEnd w:id="24"/>
    </w:p>
    <w:p w14:paraId="7F507B72" w14:textId="64960DE3" w:rsidR="3BC5EBF6" w:rsidRDefault="7ED74FEF" w:rsidP="40649D07">
      <w:pPr>
        <w:pStyle w:val="berschrift2"/>
      </w:pPr>
      <w:bookmarkStart w:id="25" w:name="_Toc737982022"/>
      <w:bookmarkStart w:id="26" w:name="_Toc932552955"/>
      <w:bookmarkStart w:id="27" w:name="_Toc1286368807"/>
      <w:bookmarkStart w:id="28" w:name="_Toc211352693"/>
      <w:r>
        <w:t>Module</w:t>
      </w:r>
      <w:r w:rsidR="6788E067">
        <w:t xml:space="preserve"> </w:t>
      </w:r>
      <w:r>
        <w:t xml:space="preserve">1: </w:t>
      </w:r>
      <w:r w:rsidR="0D4351DC">
        <w:t xml:space="preserve"> B</w:t>
      </w:r>
      <w:r w:rsidR="0D4351DC" w:rsidRPr="4DA67755">
        <w:t>asic knowledge on</w:t>
      </w:r>
      <w:r w:rsidR="4AA4C9CE" w:rsidRPr="4DA67755">
        <w:t xml:space="preserve"> </w:t>
      </w:r>
      <w:r w:rsidR="0D4351DC" w:rsidRPr="4DA67755">
        <w:t>connectivity planning</w:t>
      </w:r>
      <w:bookmarkEnd w:id="25"/>
      <w:bookmarkEnd w:id="26"/>
      <w:bookmarkEnd w:id="27"/>
      <w:bookmarkEnd w:id="28"/>
    </w:p>
    <w:p w14:paraId="079BFC94" w14:textId="22B303B5" w:rsidR="64255773" w:rsidRDefault="64255773" w:rsidP="45EE90DF">
      <w:r w:rsidRPr="4DA67755">
        <w:rPr>
          <w:b/>
          <w:bCs/>
        </w:rPr>
        <w:t>Content:</w:t>
      </w:r>
      <w:r w:rsidR="027427B9" w:rsidRPr="4DA67755">
        <w:rPr>
          <w:b/>
          <w:bCs/>
        </w:rPr>
        <w:t xml:space="preserve"> </w:t>
      </w:r>
      <w:r w:rsidR="027427B9">
        <w:t xml:space="preserve">Fundamentals of </w:t>
      </w:r>
      <w:r w:rsidR="3CFFC30D">
        <w:t>e</w:t>
      </w:r>
      <w:r w:rsidR="027427B9">
        <w:t xml:space="preserve">cological </w:t>
      </w:r>
      <w:r w:rsidR="55BD1EA0">
        <w:t>c</w:t>
      </w:r>
      <w:r w:rsidR="027427B9">
        <w:t xml:space="preserve">onnectivity and </w:t>
      </w:r>
      <w:r w:rsidR="7BECB2AA">
        <w:t>b</w:t>
      </w:r>
      <w:r w:rsidR="027427B9">
        <w:t xml:space="preserve">iodiversity in the </w:t>
      </w:r>
      <w:r w:rsidR="27336232">
        <w:t>a</w:t>
      </w:r>
      <w:r w:rsidR="027427B9">
        <w:t xml:space="preserve">lpine </w:t>
      </w:r>
      <w:r w:rsidR="69D8464D">
        <w:t>r</w:t>
      </w:r>
      <w:r w:rsidR="027427B9">
        <w:t>egion</w:t>
      </w:r>
    </w:p>
    <w:p w14:paraId="66880B47" w14:textId="6CCE5AEE" w:rsidR="64255773" w:rsidRDefault="64255773" w:rsidP="45EE90DF">
      <w:r w:rsidRPr="4DA67755">
        <w:rPr>
          <w:b/>
          <w:bCs/>
        </w:rPr>
        <w:t>Purpose</w:t>
      </w:r>
      <w:r w:rsidR="306A2CEA" w:rsidRPr="4DA67755">
        <w:rPr>
          <w:b/>
          <w:bCs/>
        </w:rPr>
        <w:t>:</w:t>
      </w:r>
      <w:r w:rsidR="21E95A7A">
        <w:t xml:space="preserve"> </w:t>
      </w:r>
      <w:r w:rsidR="21E95A7A" w:rsidRPr="4DA67755">
        <w:rPr>
          <w:rFonts w:eastAsia="Arial" w:cs="Arial"/>
        </w:rPr>
        <w:t>The first</w:t>
      </w:r>
      <w:r w:rsidR="381324ED" w:rsidRPr="4DA67755">
        <w:rPr>
          <w:rFonts w:eastAsia="Arial" w:cs="Arial"/>
        </w:rPr>
        <w:t xml:space="preserve"> modul</w:t>
      </w:r>
      <w:r w:rsidR="2D245251" w:rsidRPr="4DA67755">
        <w:rPr>
          <w:rFonts w:eastAsia="Arial" w:cs="Arial"/>
        </w:rPr>
        <w:t>e</w:t>
      </w:r>
      <w:r w:rsidR="21E95A7A" w:rsidRPr="4DA67755">
        <w:rPr>
          <w:rFonts w:eastAsia="Arial" w:cs="Arial"/>
        </w:rPr>
        <w:t xml:space="preserve"> is intended as an introductor</w:t>
      </w:r>
      <w:r w:rsidR="3C90FC38" w:rsidRPr="4DA67755">
        <w:rPr>
          <w:rFonts w:eastAsia="Arial" w:cs="Arial"/>
        </w:rPr>
        <w:t>y session</w:t>
      </w:r>
      <w:r w:rsidR="21E95A7A" w:rsidRPr="4DA67755">
        <w:rPr>
          <w:rFonts w:eastAsia="Arial" w:cs="Arial"/>
        </w:rPr>
        <w:t xml:space="preserve"> to the capacity</w:t>
      </w:r>
      <w:r w:rsidR="05510623" w:rsidRPr="4DA67755">
        <w:rPr>
          <w:rFonts w:eastAsia="Arial" w:cs="Arial"/>
        </w:rPr>
        <w:t xml:space="preserve"> building and</w:t>
      </w:r>
      <w:r w:rsidR="21E95A7A" w:rsidRPr="4DA67755">
        <w:rPr>
          <w:rFonts w:eastAsia="Arial" w:cs="Arial"/>
        </w:rPr>
        <w:t xml:space="preserve"> training </w:t>
      </w:r>
      <w:r w:rsidR="07326007" w:rsidRPr="4DA67755">
        <w:rPr>
          <w:rFonts w:eastAsia="Arial" w:cs="Arial"/>
        </w:rPr>
        <w:t xml:space="preserve">programme </w:t>
      </w:r>
      <w:r w:rsidR="21E95A7A" w:rsidRPr="4DA67755">
        <w:rPr>
          <w:rFonts w:eastAsia="Arial" w:cs="Arial"/>
        </w:rPr>
        <w:t xml:space="preserve">and serves as a basic introduction to the </w:t>
      </w:r>
      <w:r w:rsidR="53063E58" w:rsidRPr="4DA67755">
        <w:rPr>
          <w:rFonts w:eastAsia="Arial" w:cs="Arial"/>
        </w:rPr>
        <w:t>concept</w:t>
      </w:r>
      <w:r w:rsidR="21E95A7A" w:rsidRPr="4DA67755">
        <w:rPr>
          <w:rFonts w:eastAsia="Arial" w:cs="Arial"/>
        </w:rPr>
        <w:t xml:space="preserve"> of ecological connectivity. It emphasises the relevance of the topic and creates a common basis for all participants. Key terms such as ecological connectivity, green and blue infrastructure, biodiversity, ecological corridors, </w:t>
      </w:r>
      <w:r w:rsidR="66DAD76C" w:rsidRPr="4DA67755">
        <w:rPr>
          <w:rFonts w:eastAsia="Arial" w:cs="Arial"/>
        </w:rPr>
        <w:t>connectivity conservation area</w:t>
      </w:r>
      <w:r w:rsidR="21E95A7A" w:rsidRPr="4DA67755">
        <w:rPr>
          <w:rFonts w:eastAsia="Arial" w:cs="Arial"/>
        </w:rPr>
        <w:t xml:space="preserve">, large-scale connectivity, small-scale connectivity and protected areas </w:t>
      </w:r>
      <w:r w:rsidR="3AEC5F0B" w:rsidRPr="4DA67755">
        <w:rPr>
          <w:rFonts w:eastAsia="Arial" w:cs="Arial"/>
        </w:rPr>
        <w:t xml:space="preserve">are </w:t>
      </w:r>
      <w:r w:rsidR="21E95A7A" w:rsidRPr="4DA67755">
        <w:rPr>
          <w:rFonts w:eastAsia="Arial" w:cs="Arial"/>
        </w:rPr>
        <w:t>defined. This creates a common understanding of the central concepts, which serves as the basis for the other modules of the capacity training.</w:t>
      </w:r>
    </w:p>
    <w:p w14:paraId="5D84C01C" w14:textId="3CF54F54" w:rsidR="264F1EA0" w:rsidRDefault="264F1EA0" w:rsidP="40649D07">
      <w:pPr>
        <w:spacing w:before="240" w:after="240"/>
        <w:rPr>
          <w:del w:id="29" w:author="Laner Peter" w:date="2025-02-13T16:04:00Z" w16du:dateUtc="2025-02-13T16:04:32Z"/>
          <w:rFonts w:eastAsia="Arial" w:cs="Arial"/>
        </w:rPr>
      </w:pPr>
      <w:r w:rsidRPr="4DA67755">
        <w:rPr>
          <w:b/>
          <w:bCs/>
        </w:rPr>
        <w:t>Format</w:t>
      </w:r>
      <w:r w:rsidR="1EC6FABC" w:rsidRPr="4DA67755">
        <w:rPr>
          <w:b/>
          <w:bCs/>
        </w:rPr>
        <w:t>:</w:t>
      </w:r>
      <w:r w:rsidR="0FE885C6">
        <w:t xml:space="preserve"> </w:t>
      </w:r>
      <w:r w:rsidR="0FE885C6" w:rsidRPr="4DA67755">
        <w:rPr>
          <w:rFonts w:eastAsia="Arial" w:cs="Arial"/>
        </w:rPr>
        <w:t xml:space="preserve">The module is designed as a combination of a presentation and supplementary interactive elements to ensure a practical and easily understandable introduction. Participants first receive a brief overview in the form of explanations and illustrative examples. Subsequently, </w:t>
      </w:r>
      <w:r w:rsidR="4ACFA797" w:rsidRPr="4DA67755">
        <w:rPr>
          <w:rFonts w:eastAsia="Arial" w:cs="Arial"/>
        </w:rPr>
        <w:t>o</w:t>
      </w:r>
      <w:r w:rsidR="0FE885C6" w:rsidRPr="4DA67755">
        <w:rPr>
          <w:rFonts w:eastAsia="Arial" w:cs="Arial"/>
        </w:rPr>
        <w:t xml:space="preserve">ptional </w:t>
      </w:r>
      <w:r w:rsidR="0833F82A" w:rsidRPr="4DA67755">
        <w:rPr>
          <w:rFonts w:eastAsia="Arial" w:cs="Arial"/>
        </w:rPr>
        <w:t>q</w:t>
      </w:r>
      <w:r w:rsidR="5159BE27" w:rsidRPr="4DA67755">
        <w:rPr>
          <w:rFonts w:eastAsia="Arial" w:cs="Arial"/>
        </w:rPr>
        <w:t>uestions for reflection</w:t>
      </w:r>
      <w:r w:rsidR="0FE885C6" w:rsidRPr="4DA67755">
        <w:rPr>
          <w:rFonts w:eastAsia="Arial" w:cs="Arial"/>
        </w:rPr>
        <w:t xml:space="preserve"> or</w:t>
      </w:r>
      <w:r w:rsidR="30041EA0" w:rsidRPr="4DA67755">
        <w:rPr>
          <w:rFonts w:eastAsia="Arial" w:cs="Arial"/>
        </w:rPr>
        <w:t xml:space="preserve">/and </w:t>
      </w:r>
      <w:r w:rsidR="0FE885C6" w:rsidRPr="4DA67755">
        <w:rPr>
          <w:rFonts w:eastAsia="Arial" w:cs="Arial"/>
        </w:rPr>
        <w:t xml:space="preserve">a short discussion round </w:t>
      </w:r>
      <w:r w:rsidR="21ACB781" w:rsidRPr="4DA67755">
        <w:rPr>
          <w:rFonts w:eastAsia="Arial" w:cs="Arial"/>
        </w:rPr>
        <w:t>are</w:t>
      </w:r>
      <w:r w:rsidR="0FE885C6" w:rsidRPr="4DA67755">
        <w:rPr>
          <w:rFonts w:eastAsia="Arial" w:cs="Arial"/>
        </w:rPr>
        <w:t xml:space="preserve"> used to consolidate the newly acquired knowledge. Depending on needs and target audience, the module can be conducted either in person (workshop) or online (webinar/e-learning).</w:t>
      </w:r>
      <w:r w:rsidR="4BE3A787" w:rsidRPr="4DA67755">
        <w:rPr>
          <w:rFonts w:eastAsia="Arial" w:cs="Arial"/>
        </w:rPr>
        <w:t xml:space="preserve"> </w:t>
      </w:r>
    </w:p>
    <w:p w14:paraId="0A58F3DB" w14:textId="4F511CD3" w:rsidR="264F1EA0" w:rsidRDefault="264F1EA0" w:rsidP="4DA67755">
      <w:pPr>
        <w:spacing w:before="240" w:after="240"/>
        <w:rPr>
          <w:rFonts w:eastAsia="Arial" w:cs="Arial"/>
        </w:rPr>
      </w:pPr>
      <w:r w:rsidRPr="4DA67755">
        <w:rPr>
          <w:b/>
          <w:bCs/>
        </w:rPr>
        <w:t>Structure of module and detailed content:</w:t>
      </w:r>
      <w:r w:rsidR="61492551" w:rsidRPr="4DA67755">
        <w:rPr>
          <w:b/>
          <w:bCs/>
        </w:rPr>
        <w:t xml:space="preserve"> </w:t>
      </w:r>
      <w:r w:rsidR="29DE257F" w:rsidRPr="4DA67755">
        <w:rPr>
          <w:rFonts w:eastAsia="Arial" w:cs="Arial"/>
        </w:rPr>
        <w:t>The importance of ecological connectivity is emphasised right at the beginning. The ALPARC YouTube video ‘Alpine Parks 2030’ can be shown at the start of the module to emphasise the importance of the topic and sensitise participants to the topic. This is followed by a presentation of the relevant definitions and concepts as well as the legal framework for ecological connectivity. At the end of the module, the content learnt is summarised in key takeaways and reflection questions can be answered and discussed in the plenary.</w:t>
      </w:r>
    </w:p>
    <w:p w14:paraId="04E8A91C" w14:textId="74759900" w:rsidR="4DA67755" w:rsidRDefault="29DE257F" w:rsidP="4DA67755">
      <w:pPr>
        <w:spacing w:before="240" w:after="240"/>
      </w:pPr>
      <w:r w:rsidRPr="2139E595">
        <w:rPr>
          <w:rFonts w:eastAsia="Arial" w:cs="Arial"/>
        </w:rPr>
        <w:t>The module thus lays the foundation for the in-depth modules and creates an understanding of the ecological network and its significance through a mixture of theoretical definitions and multimedia elements. Each module is accompanied by a list of suggested literature.</w:t>
      </w:r>
    </w:p>
    <w:p w14:paraId="091824C9" w14:textId="41EFE60D" w:rsidR="413F16A9" w:rsidRDefault="413F16A9" w:rsidP="45EE90DF">
      <w:pPr>
        <w:pStyle w:val="berschrift2"/>
      </w:pPr>
      <w:bookmarkStart w:id="30" w:name="_Toc2025988489"/>
      <w:bookmarkStart w:id="31" w:name="_Toc2141255727"/>
      <w:bookmarkStart w:id="32" w:name="_Toc103159300"/>
      <w:bookmarkStart w:id="33" w:name="_Toc211352694"/>
      <w:r>
        <w:t>Module</w:t>
      </w:r>
      <w:r w:rsidR="677D3808">
        <w:t xml:space="preserve"> </w:t>
      </w:r>
      <w:r w:rsidR="7A82F18B">
        <w:t>2</w:t>
      </w:r>
      <w:r>
        <w:t>: How to design GBI networks</w:t>
      </w:r>
      <w:bookmarkEnd w:id="30"/>
      <w:bookmarkEnd w:id="31"/>
      <w:bookmarkEnd w:id="32"/>
      <w:bookmarkEnd w:id="33"/>
    </w:p>
    <w:p w14:paraId="71FAD386" w14:textId="6E4191FE" w:rsidR="413F16A9" w:rsidRDefault="413F16A9">
      <w:r w:rsidRPr="4DA67755">
        <w:rPr>
          <w:b/>
          <w:bCs/>
        </w:rPr>
        <w:t>Content:</w:t>
      </w:r>
      <w:r w:rsidR="69D011ED" w:rsidRPr="4DA67755">
        <w:rPr>
          <w:b/>
          <w:bCs/>
        </w:rPr>
        <w:t xml:space="preserve"> </w:t>
      </w:r>
      <w:r w:rsidR="3D14B533">
        <w:t>Identification of available/necessary data and how to use it for designing ecological networks / shortcomings of available data and how to deal with them / involvement of relevant stakeholders at different administrative levels</w:t>
      </w:r>
    </w:p>
    <w:p w14:paraId="0A862E52" w14:textId="51969954" w:rsidR="413F16A9" w:rsidRDefault="413F16A9" w:rsidP="45EE90DF">
      <w:r w:rsidRPr="4DA67755">
        <w:rPr>
          <w:b/>
          <w:bCs/>
        </w:rPr>
        <w:t>Purpose:</w:t>
      </w:r>
      <w:r w:rsidR="7A65A218">
        <w:t xml:space="preserve"> This module aims to give a methodological overview on the process of GBI development</w:t>
      </w:r>
      <w:r w:rsidR="3850CB0A">
        <w:t xml:space="preserve"> and who needs to be involved, which data could be </w:t>
      </w:r>
      <w:proofErr w:type="gramStart"/>
      <w:r w:rsidR="3850CB0A">
        <w:t>used</w:t>
      </w:r>
      <w:proofErr w:type="gramEnd"/>
      <w:r w:rsidR="3850CB0A">
        <w:t xml:space="preserve"> and which methodological approaches are possible</w:t>
      </w:r>
      <w:r w:rsidR="2381EE1E">
        <w:t xml:space="preserve"> and which spatial planning instruments can be </w:t>
      </w:r>
      <w:r w:rsidR="2381EE1E">
        <w:lastRenderedPageBreak/>
        <w:t>applied to achieve specific objectives of GBI networks</w:t>
      </w:r>
      <w:r w:rsidR="3850CB0A">
        <w:t>. Illustrations from a regional and from a local level will be used to visualize how</w:t>
      </w:r>
      <w:r w:rsidR="3A210405">
        <w:t xml:space="preserve"> GBI networks can look like.</w:t>
      </w:r>
    </w:p>
    <w:p w14:paraId="19A7E628" w14:textId="29F128D3" w:rsidR="413F16A9" w:rsidRDefault="413F16A9" w:rsidP="45EE90DF">
      <w:pPr>
        <w:spacing w:before="240" w:after="240"/>
        <w:rPr>
          <w:rFonts w:eastAsia="Arial" w:cs="Arial"/>
        </w:rPr>
      </w:pPr>
      <w:r w:rsidRPr="4DA67755">
        <w:rPr>
          <w:b/>
          <w:bCs/>
        </w:rPr>
        <w:t>Format:</w:t>
      </w:r>
      <w:r w:rsidR="3031405B" w:rsidRPr="4DA67755">
        <w:rPr>
          <w:b/>
          <w:bCs/>
        </w:rPr>
        <w:t xml:space="preserve"> </w:t>
      </w:r>
      <w:r w:rsidR="3031405B" w:rsidRPr="4DA67755">
        <w:rPr>
          <w:rFonts w:eastAsia="Arial" w:cs="Arial"/>
        </w:rPr>
        <w:t>The module is designed as a combination of a presentation and supplementary interactive elements to ensure a practical and easily understandable learning experience</w:t>
      </w:r>
      <w:r w:rsidR="0497C395" w:rsidRPr="4DA67755">
        <w:rPr>
          <w:rFonts w:eastAsia="Arial" w:cs="Arial"/>
        </w:rPr>
        <w:t xml:space="preserve"> (</w:t>
      </w:r>
      <w:r w:rsidR="7FE46E86" w:rsidRPr="4DA67755">
        <w:rPr>
          <w:rFonts w:eastAsia="Arial" w:cs="Arial"/>
        </w:rPr>
        <w:t>questions for reflection or/and</w:t>
      </w:r>
      <w:r w:rsidR="0497C395" w:rsidRPr="4DA67755">
        <w:rPr>
          <w:rFonts w:eastAsia="Arial" w:cs="Arial"/>
        </w:rPr>
        <w:t xml:space="preserve"> short discussion, 60-Second GBI Pitch)</w:t>
      </w:r>
      <w:r w:rsidR="3031405B" w:rsidRPr="4DA67755">
        <w:rPr>
          <w:rFonts w:eastAsia="Arial" w:cs="Arial"/>
        </w:rPr>
        <w:t>. Participants first receive a brief overview in the form of explanations and illustrative examples.</w:t>
      </w:r>
      <w:r w:rsidR="2B459030" w:rsidRPr="4DA67755">
        <w:rPr>
          <w:rFonts w:eastAsia="Arial" w:cs="Arial"/>
        </w:rPr>
        <w:t xml:space="preserve"> The Alpine-wide connectivity network will be made available to view via ArcGIS online.</w:t>
      </w:r>
    </w:p>
    <w:p w14:paraId="55E38149" w14:textId="64BEE5A3" w:rsidR="4DA67755" w:rsidRDefault="0C393468" w:rsidP="4DA67755">
      <w:pPr>
        <w:spacing w:before="240" w:after="240"/>
        <w:rPr>
          <w:rFonts w:eastAsia="Arial" w:cs="Arial"/>
        </w:rPr>
      </w:pPr>
      <w:r w:rsidRPr="2139E595">
        <w:rPr>
          <w:b/>
          <w:bCs/>
        </w:rPr>
        <w:t>Structure of module and detailed content:</w:t>
      </w:r>
      <w:r w:rsidR="7D6BAB2A" w:rsidRPr="2139E595">
        <w:rPr>
          <w:b/>
          <w:bCs/>
        </w:rPr>
        <w:t xml:space="preserve"> </w:t>
      </w:r>
      <w:r w:rsidR="262A8DD5">
        <w:t xml:space="preserve">The module mainly builds on the content of D2.3.1, which presents the structure of a GBI network. It introduces elements of green and blue infrastructure networks, ecosystem services of GBI networks and tools for analysing a network. In addition, connectivity is considered at different planning </w:t>
      </w:r>
      <w:proofErr w:type="gramStart"/>
      <w:r w:rsidR="262A8DD5">
        <w:t>levels</w:t>
      </w:r>
      <w:proofErr w:type="gramEnd"/>
      <w:r w:rsidR="262A8DD5">
        <w:t xml:space="preserve"> and the challenges and potentials of connectivity planning are emphasised. At the end of the module, the content learned is summarised in key takeaways and reflection questions can be answered and discussed in plenary.</w:t>
      </w:r>
      <w:r w:rsidR="0CEB2302">
        <w:t xml:space="preserve"> </w:t>
      </w:r>
      <w:r w:rsidR="4F15B480" w:rsidRPr="2139E595">
        <w:rPr>
          <w:rFonts w:eastAsia="Arial" w:cs="Arial"/>
        </w:rPr>
        <w:t xml:space="preserve">A list of recommended reading is also provided. </w:t>
      </w:r>
      <w:r w:rsidR="0CEB2302" w:rsidRPr="2139E595">
        <w:rPr>
          <w:rFonts w:eastAsia="Arial" w:cs="Arial"/>
        </w:rPr>
        <w:t>The module can optionally be completed with an interactive element (60-Second GBI Pitch).</w:t>
      </w:r>
    </w:p>
    <w:p w14:paraId="2A15138B" w14:textId="72669B42" w:rsidR="2139E595" w:rsidRDefault="2139E595" w:rsidP="2139E595">
      <w:pPr>
        <w:spacing w:before="240" w:after="240"/>
        <w:rPr>
          <w:rFonts w:eastAsia="Arial" w:cs="Arial"/>
        </w:rPr>
      </w:pPr>
    </w:p>
    <w:p w14:paraId="291A3A8A" w14:textId="21DCE31A" w:rsidR="2139E595" w:rsidRDefault="2139E595" w:rsidP="2139E595">
      <w:pPr>
        <w:spacing w:before="240" w:after="240"/>
        <w:rPr>
          <w:rFonts w:eastAsia="Arial" w:cs="Arial"/>
        </w:rPr>
      </w:pPr>
    </w:p>
    <w:p w14:paraId="568D8205" w14:textId="5A142EEF" w:rsidR="2139E595" w:rsidRDefault="2139E595" w:rsidP="2139E595">
      <w:pPr>
        <w:spacing w:before="240" w:after="240"/>
        <w:rPr>
          <w:rFonts w:eastAsia="Arial" w:cs="Arial"/>
        </w:rPr>
      </w:pPr>
    </w:p>
    <w:p w14:paraId="38B8BA8F" w14:textId="7AAB0EF7" w:rsidR="233B2C8B" w:rsidRDefault="233B2C8B" w:rsidP="233B2C8B">
      <w:pPr>
        <w:spacing w:before="240" w:after="240"/>
        <w:rPr>
          <w:rFonts w:eastAsia="Arial" w:cs="Arial"/>
        </w:rPr>
      </w:pPr>
    </w:p>
    <w:p w14:paraId="580102E8" w14:textId="2EE6C9C7" w:rsidR="413F16A9" w:rsidRDefault="413F16A9" w:rsidP="45EE90DF">
      <w:pPr>
        <w:pStyle w:val="berschrift2"/>
      </w:pPr>
      <w:bookmarkStart w:id="34" w:name="_Toc169730335"/>
      <w:bookmarkStart w:id="35" w:name="_Toc1735024570"/>
      <w:bookmarkStart w:id="36" w:name="_Toc1885840843"/>
      <w:bookmarkStart w:id="37" w:name="_Toc211352695"/>
      <w:r>
        <w:t>Module</w:t>
      </w:r>
      <w:r w:rsidR="509DB638">
        <w:t xml:space="preserve"> </w:t>
      </w:r>
      <w:r w:rsidR="29BAD230">
        <w:t>3</w:t>
      </w:r>
      <w:r>
        <w:t>: Threats on GBI planning and how to deal with it</w:t>
      </w:r>
      <w:bookmarkEnd w:id="34"/>
      <w:bookmarkEnd w:id="35"/>
      <w:bookmarkEnd w:id="36"/>
      <w:bookmarkEnd w:id="37"/>
    </w:p>
    <w:p w14:paraId="28F5933F" w14:textId="7AD7BA08" w:rsidR="413F16A9" w:rsidRDefault="413F16A9" w:rsidP="45EE90DF">
      <w:r w:rsidRPr="4DA67755">
        <w:rPr>
          <w:b/>
          <w:bCs/>
        </w:rPr>
        <w:t>Content:</w:t>
      </w:r>
      <w:r>
        <w:t xml:space="preserve"> Identification and handling of utilisation conflicts, especially in the context of renewable energies</w:t>
      </w:r>
    </w:p>
    <w:p w14:paraId="0135F734" w14:textId="48AB2E7F" w:rsidR="413F16A9" w:rsidRDefault="413F16A9" w:rsidP="45EE90DF">
      <w:r w:rsidRPr="4DA67755">
        <w:rPr>
          <w:b/>
          <w:bCs/>
        </w:rPr>
        <w:t>Purpose:</w:t>
      </w:r>
      <w:r w:rsidR="0473EF1C" w:rsidRPr="4DA67755">
        <w:rPr>
          <w:b/>
          <w:bCs/>
        </w:rPr>
        <w:t xml:space="preserve"> </w:t>
      </w:r>
      <w:r w:rsidR="0473EF1C">
        <w:t xml:space="preserve">This module aims on synthesizing the threats posed on GBI planning and on the </w:t>
      </w:r>
      <w:r w:rsidR="7B67087C">
        <w:t>successful</w:t>
      </w:r>
      <w:r w:rsidR="0473EF1C">
        <w:t xml:space="preserve"> implementation of a GBI network in the Alpine landscape. </w:t>
      </w:r>
      <w:r w:rsidR="3806BB95">
        <w:t xml:space="preserve">Its </w:t>
      </w:r>
      <w:r w:rsidR="2C0BD09E">
        <w:t>p</w:t>
      </w:r>
      <w:r w:rsidR="0473EF1C">
        <w:t xml:space="preserve">urpose is to illustrate and </w:t>
      </w:r>
      <w:r w:rsidR="20163F53">
        <w:t>make planners aware of threats and to critically reflect on solutions posed by legal and planning frameworks.</w:t>
      </w:r>
    </w:p>
    <w:p w14:paraId="07EA8DC6" w14:textId="0F93986D" w:rsidR="413F16A9" w:rsidRDefault="413F16A9" w:rsidP="4DA67755">
      <w:pPr>
        <w:rPr>
          <w:rFonts w:eastAsia="Arial" w:cs="Arial"/>
        </w:rPr>
      </w:pPr>
      <w:r w:rsidRPr="4DA67755">
        <w:rPr>
          <w:b/>
          <w:bCs/>
        </w:rPr>
        <w:t>Format:</w:t>
      </w:r>
      <w:r w:rsidR="2B878CD6" w:rsidRPr="4DA67755">
        <w:rPr>
          <w:b/>
          <w:bCs/>
        </w:rPr>
        <w:t xml:space="preserve"> </w:t>
      </w:r>
      <w:r w:rsidR="2B878CD6">
        <w:t xml:space="preserve">The format of the module </w:t>
      </w:r>
      <w:r w:rsidR="4B2C0BC1">
        <w:t>is</w:t>
      </w:r>
      <w:r w:rsidR="2B878CD6">
        <w:t xml:space="preserve"> P</w:t>
      </w:r>
      <w:r w:rsidR="00862411">
        <w:t>PT</w:t>
      </w:r>
      <w:r w:rsidR="2B878CD6">
        <w:t xml:space="preserve">, aiming to highlight all essential and necessary </w:t>
      </w:r>
      <w:r w:rsidR="6C4808C2">
        <w:t>threats and to give an overview on all measurements and planning solutions that exist on dealing with GBI threats.</w:t>
      </w:r>
      <w:r w:rsidR="74D053BD">
        <w:t xml:space="preserve"> It also contains interactive elements (q</w:t>
      </w:r>
      <w:r w:rsidR="74D053BD" w:rsidRPr="4DA67755">
        <w:rPr>
          <w:rFonts w:eastAsia="Arial" w:cs="Arial"/>
        </w:rPr>
        <w:t>uestions for reflection or/and short discussion, simulation game: land-use scenario).</w:t>
      </w:r>
    </w:p>
    <w:p w14:paraId="363BD6C2" w14:textId="3FEE544F" w:rsidR="413F16A9" w:rsidRDefault="413F16A9" w:rsidP="4DA67755">
      <w:pPr>
        <w:spacing w:before="240" w:after="240"/>
        <w:rPr>
          <w:rFonts w:eastAsia="Arial" w:cs="Arial"/>
        </w:rPr>
      </w:pPr>
      <w:r w:rsidRPr="4DA67755">
        <w:rPr>
          <w:b/>
          <w:bCs/>
        </w:rPr>
        <w:t>Structure of module and detailed content:</w:t>
      </w:r>
      <w:r w:rsidR="03856819">
        <w:t xml:space="preserve"> </w:t>
      </w:r>
      <w:r w:rsidR="2C9B9C79">
        <w:t>The module</w:t>
      </w:r>
      <w:r w:rsidR="75FF3B3B">
        <w:t xml:space="preserve"> </w:t>
      </w:r>
      <w:r w:rsidR="2C9B9C79">
        <w:t>highlight</w:t>
      </w:r>
      <w:r w:rsidR="1F05265A">
        <w:t>s</w:t>
      </w:r>
      <w:r w:rsidR="2C9B9C79">
        <w:t xml:space="preserve"> results collected in D1.2</w:t>
      </w:r>
      <w:r w:rsidR="12FB5A83">
        <w:t>/D1.3</w:t>
      </w:r>
      <w:r w:rsidR="2C9B9C79">
        <w:t xml:space="preserve"> on thre</w:t>
      </w:r>
      <w:r w:rsidR="379EE3E4">
        <w:t>ats and land-use conflicts and give a detailed overview on the specific extent of each threat.</w:t>
      </w:r>
      <w:r w:rsidR="753ACDCC">
        <w:t xml:space="preserve"> D1.2 and results from D1.3.1 concerning the treats on G</w:t>
      </w:r>
      <w:r w:rsidR="65741147">
        <w:t xml:space="preserve">BI networks </w:t>
      </w:r>
      <w:r w:rsidR="1BF5E701">
        <w:t>are</w:t>
      </w:r>
      <w:r w:rsidR="65741147">
        <w:t xml:space="preserve"> presented, followed by short explanations to each and approaches how to deal with them through spatial planning, highlighting aspects from D2.4.1. The focus here</w:t>
      </w:r>
      <w:r w:rsidR="4A5B9200">
        <w:t xml:space="preserve">by </w:t>
      </w:r>
      <w:r w:rsidR="030DAA12">
        <w:t xml:space="preserve">lies </w:t>
      </w:r>
      <w:r w:rsidR="4A5B9200">
        <w:t xml:space="preserve">on </w:t>
      </w:r>
      <w:r w:rsidR="4A5B9200">
        <w:lastRenderedPageBreak/>
        <w:t>the topic of renewable energies as a main threat to GBI.</w:t>
      </w:r>
      <w:r w:rsidR="385B1383">
        <w:t xml:space="preserve"> </w:t>
      </w:r>
      <w:r w:rsidR="0DA162A6">
        <w:t xml:space="preserve">At the end of the module, the content learned is summarised in key takeaways and reflection questions can be answered and discussed in </w:t>
      </w:r>
      <w:r w:rsidR="15F404C5">
        <w:t>plenary</w:t>
      </w:r>
      <w:r w:rsidR="0DA162A6">
        <w:t>.</w:t>
      </w:r>
      <w:r w:rsidR="42AA314F">
        <w:t xml:space="preserve"> </w:t>
      </w:r>
      <w:r w:rsidR="20C74954">
        <w:t>A list of recommended reading is also provided</w:t>
      </w:r>
      <w:r w:rsidR="283E1C2B">
        <w:t>. T</w:t>
      </w:r>
      <w:r w:rsidR="42AA314F" w:rsidRPr="4DA67755">
        <w:rPr>
          <w:rFonts w:eastAsia="Arial" w:cs="Arial"/>
        </w:rPr>
        <w:t>he module can optionally be completed with an interactive element (</w:t>
      </w:r>
      <w:r w:rsidR="47F4CC81" w:rsidRPr="4DA67755">
        <w:rPr>
          <w:rFonts w:eastAsia="Arial" w:cs="Arial"/>
        </w:rPr>
        <w:t>simulation game: land-use scenario</w:t>
      </w:r>
      <w:r w:rsidR="42AA314F" w:rsidRPr="4DA67755">
        <w:rPr>
          <w:rFonts w:eastAsia="Arial" w:cs="Arial"/>
        </w:rPr>
        <w:t>).</w:t>
      </w:r>
    </w:p>
    <w:p w14:paraId="423E3D96" w14:textId="30167125" w:rsidR="4DA67755" w:rsidRDefault="4DA67755" w:rsidP="4DA67755">
      <w:pPr>
        <w:spacing w:before="240" w:after="240"/>
      </w:pPr>
    </w:p>
    <w:p w14:paraId="3E7E1061" w14:textId="24163FC5" w:rsidR="2139E595" w:rsidRDefault="2139E595" w:rsidP="2139E595">
      <w:pPr>
        <w:spacing w:before="240" w:after="240"/>
      </w:pPr>
    </w:p>
    <w:p w14:paraId="1EE441C6" w14:textId="62D81ED1" w:rsidR="2139E595" w:rsidRDefault="2139E595" w:rsidP="2139E595">
      <w:pPr>
        <w:spacing w:before="240" w:after="240"/>
      </w:pPr>
    </w:p>
    <w:p w14:paraId="17904D7B" w14:textId="620012A3" w:rsidR="2139E595" w:rsidRDefault="2139E595" w:rsidP="2139E595">
      <w:pPr>
        <w:spacing w:before="240" w:after="240"/>
      </w:pPr>
    </w:p>
    <w:p w14:paraId="650E8D6F" w14:textId="0A63B480" w:rsidR="2139E595" w:rsidRDefault="2139E595" w:rsidP="2139E595">
      <w:pPr>
        <w:spacing w:before="240" w:after="240"/>
      </w:pPr>
    </w:p>
    <w:p w14:paraId="588F94DA" w14:textId="2C4B3769" w:rsidR="3637BE13" w:rsidRDefault="00862411" w:rsidP="311C7419">
      <w:r>
        <w:t xml:space="preserve"> </w:t>
      </w:r>
    </w:p>
    <w:p w14:paraId="3D7D280D" w14:textId="6ECA45A4" w:rsidR="3637BE13" w:rsidRDefault="3637BE13" w:rsidP="3637BE13"/>
    <w:p w14:paraId="57F2E40B" w14:textId="57F5C2B1" w:rsidR="3637BE13" w:rsidRDefault="3637BE13" w:rsidP="3637BE13">
      <w:pPr>
        <w:rPr>
          <w:highlight w:val="yellow"/>
        </w:rPr>
      </w:pPr>
    </w:p>
    <w:p w14:paraId="767BB5DB" w14:textId="416404C7" w:rsidR="3637BE13" w:rsidRDefault="3637BE13" w:rsidP="3637BE13">
      <w:pPr>
        <w:rPr>
          <w:highlight w:val="yellow"/>
        </w:rPr>
      </w:pPr>
    </w:p>
    <w:p w14:paraId="02A0DB16" w14:textId="3E870823" w:rsidR="0912E88E" w:rsidRDefault="0912E88E" w:rsidP="311C7419">
      <w:pPr>
        <w:rPr>
          <w:highlight w:val="yellow"/>
        </w:rPr>
      </w:pPr>
    </w:p>
    <w:p w14:paraId="6BF40830" w14:textId="06A70C8E" w:rsidR="0912E88E" w:rsidRDefault="0912E88E" w:rsidP="0912E88E"/>
    <w:p w14:paraId="45C3182F" w14:textId="16FB06C3" w:rsidR="1E497F7A" w:rsidRDefault="1E497F7A" w:rsidP="1E497F7A"/>
    <w:p w14:paraId="12E5F15F" w14:textId="756294BC" w:rsidR="1E497F7A" w:rsidRDefault="1E497F7A" w:rsidP="1E497F7A"/>
    <w:p w14:paraId="588FA16D" w14:textId="59AEA190" w:rsidR="00A86872" w:rsidRDefault="00A86872" w:rsidP="00751BDA">
      <w:pPr>
        <w:pStyle w:val="Funotentext"/>
        <w:rPr>
          <w:rStyle w:val="Hyperlink"/>
        </w:rPr>
        <w:sectPr w:rsidR="00A86872" w:rsidSect="007052EB">
          <w:headerReference w:type="even" r:id="rId18"/>
          <w:headerReference w:type="default" r:id="rId19"/>
          <w:footerReference w:type="even" r:id="rId20"/>
          <w:footerReference w:type="default" r:id="rId21"/>
          <w:headerReference w:type="first" r:id="rId22"/>
          <w:pgSz w:w="11900" w:h="16820"/>
          <w:pgMar w:top="2268" w:right="1134" w:bottom="1701" w:left="1134" w:header="709" w:footer="709" w:gutter="0"/>
          <w:pgNumType w:start="2"/>
          <w:cols w:space="708"/>
          <w:docGrid w:linePitch="360"/>
        </w:sect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0"/>
      </w:tblGrid>
      <w:tr w:rsidR="007630EA" w14:paraId="1B465985" w14:textId="77777777" w:rsidTr="7A9618B1">
        <w:trPr>
          <w:trHeight w:hRule="exact" w:val="10486"/>
        </w:trPr>
        <w:tc>
          <w:tcPr>
            <w:cnfStyle w:val="000000000100" w:firstRow="0" w:lastRow="0" w:firstColumn="0" w:lastColumn="0" w:oddVBand="0" w:evenVBand="0" w:oddHBand="0" w:evenHBand="0" w:firstRowFirstColumn="1" w:firstRowLastColumn="0" w:lastRowFirstColumn="0" w:lastRowLastColumn="0"/>
            <w:tcW w:w="9630" w:type="dxa"/>
            <w:shd w:val="clear" w:color="auto" w:fill="auto"/>
            <w:vAlign w:val="bottom"/>
          </w:tcPr>
          <w:p w14:paraId="1B3EAA1F" w14:textId="77777777" w:rsidR="00B01CA4" w:rsidRPr="00B01CA4" w:rsidRDefault="00B01CA4" w:rsidP="00022CAD">
            <w:pPr>
              <w:pStyle w:val="KeinLeerraum"/>
              <w:jc w:val="left"/>
              <w:rPr>
                <w:b/>
                <w:bCs/>
              </w:rPr>
            </w:pPr>
            <w:proofErr w:type="spellStart"/>
            <w:r w:rsidRPr="00B01CA4">
              <w:rPr>
                <w:b/>
                <w:bCs/>
              </w:rPr>
              <w:lastRenderedPageBreak/>
              <w:t>PlanToConnect</w:t>
            </w:r>
            <w:proofErr w:type="spellEnd"/>
            <w:r w:rsidRPr="00B01CA4">
              <w:rPr>
                <w:b/>
                <w:bCs/>
              </w:rPr>
              <w:t xml:space="preserve"> </w:t>
            </w:r>
          </w:p>
          <w:p w14:paraId="4E1132CA" w14:textId="77777777" w:rsidR="00B01CA4" w:rsidRPr="00B01CA4" w:rsidRDefault="00B01CA4" w:rsidP="00022CAD">
            <w:pPr>
              <w:pStyle w:val="KeinLeerraum"/>
              <w:jc w:val="left"/>
            </w:pPr>
            <w:r w:rsidRPr="00B01CA4">
              <w:t>Mainstreaming ecological connectivity in spatial planning systems of the Alpine Space</w:t>
            </w:r>
          </w:p>
          <w:p w14:paraId="7A85E41C" w14:textId="77777777" w:rsidR="00B01CA4" w:rsidRDefault="00B01CA4" w:rsidP="00022CAD">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left"/>
              <w:rPr>
                <w:rFonts w:cs="Arial"/>
                <w:b/>
                <w:bCs/>
                <w:sz w:val="18"/>
                <w:szCs w:val="18"/>
                <w:lang w:val="en-US"/>
              </w:rPr>
            </w:pPr>
          </w:p>
          <w:p w14:paraId="73CEDB5C" w14:textId="77777777" w:rsidR="00337324" w:rsidRDefault="00337324" w:rsidP="00022CAD">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left"/>
              <w:rPr>
                <w:rFonts w:cs="Arial"/>
                <w:b/>
                <w:bCs/>
                <w:sz w:val="18"/>
                <w:szCs w:val="18"/>
                <w:lang w:val="en-US"/>
              </w:rPr>
            </w:pPr>
          </w:p>
          <w:p w14:paraId="2D210120" w14:textId="460014FC" w:rsidR="00337324" w:rsidRPr="00F86EC9" w:rsidRDefault="00B71127" w:rsidP="00022CAD">
            <w:pPr>
              <w:jc w:val="left"/>
              <w:rPr>
                <w:rFonts w:cs="Arial"/>
                <w:b/>
                <w:bCs/>
                <w:sz w:val="18"/>
                <w:szCs w:val="18"/>
                <w:lang w:val="en-US"/>
              </w:rPr>
            </w:pPr>
            <w:r>
              <w:rPr>
                <w:rFonts w:cs="Arial"/>
                <w:b/>
                <w:bCs/>
                <w:sz w:val="18"/>
                <w:szCs w:val="18"/>
                <w:lang w:val="en-US"/>
              </w:rPr>
              <w:t>P</w:t>
            </w:r>
            <w:r w:rsidRPr="00F86EC9">
              <w:rPr>
                <w:rFonts w:cs="Arial"/>
                <w:b/>
                <w:bCs/>
                <w:sz w:val="18"/>
                <w:szCs w:val="18"/>
                <w:lang w:val="en-US"/>
              </w:rPr>
              <w:t>roject partners</w:t>
            </w:r>
            <w:r w:rsidR="00337324" w:rsidRPr="00F86EC9">
              <w:rPr>
                <w:rFonts w:cs="Arial"/>
                <w:b/>
                <w:bCs/>
                <w:sz w:val="18"/>
                <w:szCs w:val="18"/>
                <w:lang w:val="en-US"/>
              </w:rPr>
              <w:t>:</w:t>
            </w:r>
          </w:p>
          <w:p w14:paraId="6634F726" w14:textId="77777777" w:rsidR="00337324" w:rsidRPr="00CA1CAD" w:rsidRDefault="00337324" w:rsidP="00022CAD">
            <w:pPr>
              <w:spacing w:after="0" w:line="240" w:lineRule="auto"/>
              <w:jc w:val="left"/>
              <w:rPr>
                <w:rFonts w:cstheme="minorHAnsi"/>
                <w:color w:val="222222"/>
                <w:sz w:val="18"/>
                <w:szCs w:val="18"/>
                <w:lang w:eastAsia="en-GB"/>
              </w:rPr>
            </w:pPr>
            <w:r w:rsidRPr="00CA1CAD">
              <w:rPr>
                <w:rFonts w:cstheme="minorHAnsi"/>
                <w:color w:val="000000"/>
                <w:sz w:val="18"/>
                <w:szCs w:val="18"/>
                <w:lang w:eastAsia="en-GB"/>
              </w:rPr>
              <w:t>Urban Planning Institute of the Republic of Slovenia (SI)</w:t>
            </w:r>
          </w:p>
          <w:p w14:paraId="18FA546F" w14:textId="77777777" w:rsidR="00337324" w:rsidRPr="00CA1CAD" w:rsidRDefault="00337324" w:rsidP="00022CAD">
            <w:pPr>
              <w:spacing w:after="0" w:line="240" w:lineRule="auto"/>
              <w:jc w:val="left"/>
              <w:rPr>
                <w:rFonts w:cstheme="minorHAnsi"/>
                <w:color w:val="222222"/>
                <w:sz w:val="18"/>
                <w:szCs w:val="18"/>
                <w:lang w:eastAsia="en-GB"/>
              </w:rPr>
            </w:pPr>
            <w:r w:rsidRPr="00CA1CAD">
              <w:rPr>
                <w:rFonts w:cstheme="minorHAnsi"/>
                <w:color w:val="000000"/>
                <w:sz w:val="18"/>
                <w:szCs w:val="18"/>
                <w:lang w:eastAsia="en-GB"/>
              </w:rPr>
              <w:t>Veneto Region (IT)</w:t>
            </w:r>
          </w:p>
          <w:p w14:paraId="5685E1D1" w14:textId="77777777" w:rsidR="00337324" w:rsidRPr="00CA1CAD" w:rsidRDefault="00337324" w:rsidP="00022CAD">
            <w:pPr>
              <w:spacing w:after="0" w:line="240" w:lineRule="auto"/>
              <w:jc w:val="left"/>
              <w:rPr>
                <w:rFonts w:cstheme="minorHAnsi"/>
                <w:color w:val="222222"/>
                <w:sz w:val="18"/>
                <w:szCs w:val="18"/>
                <w:lang w:eastAsia="en-GB"/>
              </w:rPr>
            </w:pPr>
            <w:r w:rsidRPr="00CA1CAD">
              <w:rPr>
                <w:rFonts w:cstheme="minorHAnsi"/>
                <w:color w:val="000000"/>
                <w:sz w:val="18"/>
                <w:szCs w:val="18"/>
                <w:lang w:eastAsia="en-GB"/>
              </w:rPr>
              <w:t>ALPARC – the Network of Alpine Protected Areas (FR)</w:t>
            </w:r>
          </w:p>
          <w:p w14:paraId="6934F14E" w14:textId="77777777" w:rsidR="00337324" w:rsidRPr="00CA1CAD" w:rsidRDefault="00337324" w:rsidP="00022CAD">
            <w:pPr>
              <w:spacing w:after="0" w:line="240" w:lineRule="auto"/>
              <w:jc w:val="left"/>
              <w:rPr>
                <w:rFonts w:cstheme="minorHAnsi"/>
                <w:color w:val="222222"/>
                <w:sz w:val="18"/>
                <w:szCs w:val="18"/>
                <w:lang w:eastAsia="en-GB"/>
              </w:rPr>
            </w:pPr>
            <w:r w:rsidRPr="00CA1CAD">
              <w:rPr>
                <w:rFonts w:cstheme="minorHAnsi"/>
                <w:color w:val="000000"/>
                <w:sz w:val="18"/>
                <w:szCs w:val="18"/>
                <w:lang w:eastAsia="en-GB"/>
              </w:rPr>
              <w:t>Asters, organisation for the conservation of natural areas in Upper Savoy (FR)</w:t>
            </w:r>
          </w:p>
          <w:p w14:paraId="2F1A2A22" w14:textId="77777777" w:rsidR="00337324" w:rsidRPr="00CA1CAD" w:rsidRDefault="00337324" w:rsidP="00022CAD">
            <w:pPr>
              <w:spacing w:after="0" w:line="240" w:lineRule="auto"/>
              <w:jc w:val="left"/>
              <w:rPr>
                <w:rFonts w:cstheme="minorHAnsi"/>
                <w:color w:val="222222"/>
                <w:sz w:val="18"/>
                <w:szCs w:val="18"/>
                <w:lang w:eastAsia="en-GB"/>
              </w:rPr>
            </w:pPr>
            <w:proofErr w:type="spellStart"/>
            <w:r w:rsidRPr="00CA1CAD">
              <w:rPr>
                <w:rFonts w:cstheme="minorHAnsi"/>
                <w:color w:val="000000"/>
                <w:sz w:val="18"/>
                <w:szCs w:val="18"/>
                <w:lang w:eastAsia="en-GB"/>
              </w:rPr>
              <w:t>Eurac</w:t>
            </w:r>
            <w:proofErr w:type="spellEnd"/>
            <w:r w:rsidRPr="00CA1CAD">
              <w:rPr>
                <w:rFonts w:cstheme="minorHAnsi"/>
                <w:color w:val="000000"/>
                <w:sz w:val="18"/>
                <w:szCs w:val="18"/>
                <w:lang w:eastAsia="en-GB"/>
              </w:rPr>
              <w:t xml:space="preserve"> Research (IT)</w:t>
            </w:r>
          </w:p>
          <w:p w14:paraId="19CF2A4D" w14:textId="77777777" w:rsidR="00337324" w:rsidRPr="00CA1CAD" w:rsidRDefault="00337324" w:rsidP="00022CAD">
            <w:pPr>
              <w:spacing w:after="0" w:line="240" w:lineRule="auto"/>
              <w:jc w:val="left"/>
              <w:rPr>
                <w:rFonts w:cstheme="minorHAnsi"/>
                <w:color w:val="222222"/>
                <w:sz w:val="18"/>
                <w:szCs w:val="18"/>
                <w:lang w:eastAsia="en-GB"/>
              </w:rPr>
            </w:pPr>
            <w:proofErr w:type="spellStart"/>
            <w:r w:rsidRPr="00CA1CAD">
              <w:rPr>
                <w:rFonts w:cstheme="minorHAnsi"/>
                <w:color w:val="000000"/>
                <w:sz w:val="18"/>
                <w:szCs w:val="18"/>
                <w:lang w:eastAsia="en-GB"/>
              </w:rPr>
              <w:t>ifuplan</w:t>
            </w:r>
            <w:proofErr w:type="spellEnd"/>
            <w:r w:rsidRPr="00CA1CAD">
              <w:rPr>
                <w:rFonts w:cstheme="minorHAnsi"/>
                <w:color w:val="000000"/>
                <w:sz w:val="18"/>
                <w:szCs w:val="18"/>
                <w:lang w:eastAsia="en-GB"/>
              </w:rPr>
              <w:t xml:space="preserve"> - Institute for Environmental Planning and Spatial Development (DE)</w:t>
            </w:r>
          </w:p>
          <w:p w14:paraId="3B969E8B" w14:textId="77777777" w:rsidR="00337324" w:rsidRPr="00CA1CAD" w:rsidRDefault="00337324" w:rsidP="00022CAD">
            <w:pPr>
              <w:spacing w:after="0" w:line="240" w:lineRule="auto"/>
              <w:jc w:val="left"/>
              <w:rPr>
                <w:rFonts w:cstheme="minorHAnsi"/>
                <w:color w:val="222222"/>
                <w:sz w:val="18"/>
                <w:szCs w:val="18"/>
                <w:lang w:eastAsia="en-GB"/>
              </w:rPr>
            </w:pPr>
            <w:r w:rsidRPr="00CA1CAD">
              <w:rPr>
                <w:rFonts w:cstheme="minorHAnsi"/>
                <w:color w:val="000000"/>
                <w:sz w:val="18"/>
                <w:szCs w:val="18"/>
                <w:lang w:eastAsia="en-GB"/>
              </w:rPr>
              <w:t>University of Würzburg (DE)</w:t>
            </w:r>
          </w:p>
          <w:p w14:paraId="1C4D1AC8" w14:textId="77777777" w:rsidR="00337324" w:rsidRPr="00CA1CAD" w:rsidRDefault="00337324" w:rsidP="00022CAD">
            <w:pPr>
              <w:spacing w:after="0" w:line="240" w:lineRule="auto"/>
              <w:jc w:val="left"/>
              <w:rPr>
                <w:rFonts w:cstheme="minorHAnsi"/>
                <w:color w:val="222222"/>
                <w:sz w:val="18"/>
                <w:szCs w:val="18"/>
                <w:lang w:eastAsia="en-GB"/>
              </w:rPr>
            </w:pPr>
            <w:r w:rsidRPr="00CA1CAD">
              <w:rPr>
                <w:rFonts w:cstheme="minorHAnsi"/>
                <w:color w:val="000000"/>
                <w:sz w:val="18"/>
                <w:szCs w:val="18"/>
                <w:lang w:eastAsia="en-GB"/>
              </w:rPr>
              <w:t>Salzburg Institute for Regional Planning and Housing (AT)</w:t>
            </w:r>
          </w:p>
          <w:p w14:paraId="55092DCB" w14:textId="77777777" w:rsidR="00337324" w:rsidRPr="00CA1CAD" w:rsidRDefault="00337324" w:rsidP="00022CAD">
            <w:pPr>
              <w:spacing w:after="0" w:line="240" w:lineRule="auto"/>
              <w:jc w:val="left"/>
              <w:rPr>
                <w:rFonts w:cstheme="minorHAnsi"/>
                <w:color w:val="222222"/>
                <w:sz w:val="18"/>
                <w:szCs w:val="18"/>
                <w:lang w:eastAsia="en-GB"/>
              </w:rPr>
            </w:pPr>
            <w:r w:rsidRPr="00CA1CAD">
              <w:rPr>
                <w:rFonts w:cstheme="minorHAnsi"/>
                <w:color w:val="000000"/>
                <w:sz w:val="18"/>
                <w:szCs w:val="18"/>
                <w:lang w:eastAsia="en-GB"/>
              </w:rPr>
              <w:t>E.C.O. Institute of Ecology Ltd. (AT)</w:t>
            </w:r>
          </w:p>
          <w:p w14:paraId="5C2E94FE" w14:textId="77777777" w:rsidR="00337324" w:rsidRDefault="00337324" w:rsidP="00022CAD">
            <w:pPr>
              <w:spacing w:after="0" w:line="240" w:lineRule="auto"/>
              <w:jc w:val="left"/>
              <w:rPr>
                <w:rFonts w:cstheme="minorHAnsi"/>
                <w:color w:val="000000"/>
                <w:sz w:val="18"/>
                <w:szCs w:val="18"/>
                <w:lang w:eastAsia="en-GB"/>
              </w:rPr>
            </w:pPr>
            <w:r w:rsidRPr="00CA1CAD">
              <w:rPr>
                <w:rFonts w:cstheme="minorHAnsi"/>
                <w:color w:val="000000"/>
                <w:sz w:val="18"/>
                <w:szCs w:val="18"/>
                <w:lang w:eastAsia="en-GB"/>
              </w:rPr>
              <w:t xml:space="preserve">Fondazione </w:t>
            </w:r>
            <w:proofErr w:type="spellStart"/>
            <w:r w:rsidRPr="00CA1CAD">
              <w:rPr>
                <w:rFonts w:cstheme="minorHAnsi"/>
                <w:color w:val="000000"/>
                <w:sz w:val="18"/>
                <w:szCs w:val="18"/>
                <w:lang w:eastAsia="en-GB"/>
              </w:rPr>
              <w:t>Politecnico</w:t>
            </w:r>
            <w:proofErr w:type="spellEnd"/>
            <w:r w:rsidRPr="00CA1CAD">
              <w:rPr>
                <w:rFonts w:cstheme="minorHAnsi"/>
                <w:color w:val="000000"/>
                <w:sz w:val="18"/>
                <w:szCs w:val="18"/>
                <w:lang w:eastAsia="en-GB"/>
              </w:rPr>
              <w:t xml:space="preserve"> di Milano (IT)</w:t>
            </w:r>
          </w:p>
          <w:p w14:paraId="5453505C" w14:textId="77777777" w:rsidR="00B01CA4" w:rsidRDefault="00B01CA4" w:rsidP="00022CAD">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left"/>
              <w:rPr>
                <w:rFonts w:cs="Arial"/>
                <w:b/>
                <w:bCs/>
                <w:sz w:val="18"/>
                <w:szCs w:val="18"/>
                <w:lang w:val="en-US"/>
              </w:rPr>
            </w:pPr>
          </w:p>
          <w:p w14:paraId="207B16A8" w14:textId="77777777" w:rsidR="00337324" w:rsidRDefault="00337324" w:rsidP="00022CAD">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left"/>
              <w:rPr>
                <w:rFonts w:cs="Arial"/>
                <w:b/>
                <w:bCs/>
                <w:sz w:val="18"/>
                <w:szCs w:val="18"/>
                <w:lang w:val="en-US"/>
              </w:rPr>
            </w:pPr>
          </w:p>
          <w:p w14:paraId="286D29A7" w14:textId="7221E0C7" w:rsidR="08FBE783" w:rsidRDefault="08FBE783" w:rsidP="7A9618B1">
            <w:pPr>
              <w:spacing w:line="259" w:lineRule="auto"/>
              <w:ind w:right="1274"/>
              <w:rPr>
                <w:sz w:val="18"/>
                <w:szCs w:val="18"/>
              </w:rPr>
            </w:pPr>
            <w:r w:rsidRPr="7A9618B1">
              <w:rPr>
                <w:sz w:val="18"/>
                <w:szCs w:val="18"/>
              </w:rPr>
              <w:t>A 3.2 - Hands-on training modules for experts, planners and target groups involved through RCWGs in working on the integrated planning exercises in pilot areas (Case studies A 2.2)</w:t>
            </w:r>
          </w:p>
          <w:p w14:paraId="08CEEBB1" w14:textId="6C7ABF22" w:rsidR="08FBE783" w:rsidRDefault="08FBE783" w:rsidP="7A9618B1">
            <w:pPr>
              <w:pStyle w:val="Untertitel"/>
              <w:spacing w:line="259" w:lineRule="auto"/>
              <w:ind w:right="1274"/>
              <w:rPr>
                <w:b w:val="0"/>
                <w:color w:val="auto"/>
                <w:sz w:val="18"/>
                <w:szCs w:val="18"/>
              </w:rPr>
            </w:pPr>
            <w:r w:rsidRPr="7A9618B1">
              <w:rPr>
                <w:b w:val="0"/>
                <w:color w:val="auto"/>
                <w:sz w:val="18"/>
                <w:szCs w:val="18"/>
              </w:rPr>
              <w:t>Supporting &amp; Explanatory Document on material</w:t>
            </w:r>
          </w:p>
          <w:p w14:paraId="338F4E22" w14:textId="771FBD68" w:rsidR="7A9618B1" w:rsidRDefault="7A9618B1" w:rsidP="7A9618B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after="0" w:line="240" w:lineRule="auto"/>
              <w:jc w:val="left"/>
              <w:rPr>
                <w:rFonts w:cs="Arial"/>
                <w:b/>
                <w:bCs/>
                <w:sz w:val="18"/>
                <w:szCs w:val="18"/>
                <w:lang w:val="en-US"/>
              </w:rPr>
            </w:pPr>
          </w:p>
          <w:p w14:paraId="2175056A" w14:textId="77777777" w:rsidR="00B01CA4" w:rsidRPr="00F86EC9" w:rsidRDefault="00B01CA4" w:rsidP="00022CAD">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left"/>
              <w:rPr>
                <w:rFonts w:cs="Arial"/>
                <w:sz w:val="18"/>
                <w:szCs w:val="18"/>
                <w:lang w:val="en-US"/>
              </w:rPr>
            </w:pPr>
          </w:p>
          <w:p w14:paraId="215D64BD" w14:textId="77777777" w:rsidR="00B01CA4" w:rsidRPr="00F86EC9" w:rsidRDefault="00B01CA4" w:rsidP="00022CAD">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left"/>
              <w:rPr>
                <w:rFonts w:cs="Arial"/>
                <w:b/>
                <w:bCs/>
                <w:sz w:val="18"/>
                <w:szCs w:val="18"/>
                <w:lang w:val="en-US"/>
              </w:rPr>
            </w:pPr>
            <w:r w:rsidRPr="7A9618B1">
              <w:rPr>
                <w:rFonts w:cs="Arial"/>
                <w:b/>
                <w:bCs/>
                <w:sz w:val="18"/>
                <w:szCs w:val="18"/>
                <w:lang w:val="en-US"/>
              </w:rPr>
              <w:t>Author(s)</w:t>
            </w:r>
          </w:p>
          <w:p w14:paraId="3521E1F4" w14:textId="293B18C1" w:rsidR="0BA7323D" w:rsidRDefault="0BA7323D" w:rsidP="7A9618B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after="0" w:line="240" w:lineRule="auto"/>
              <w:jc w:val="left"/>
              <w:rPr>
                <w:rFonts w:cs="Arial"/>
                <w:sz w:val="18"/>
                <w:szCs w:val="18"/>
                <w:lang w:val="en-US"/>
              </w:rPr>
            </w:pPr>
            <w:r w:rsidRPr="7A9618B1">
              <w:rPr>
                <w:rFonts w:cs="Arial"/>
                <w:sz w:val="18"/>
                <w:szCs w:val="18"/>
                <w:lang w:val="en-US"/>
              </w:rPr>
              <w:t xml:space="preserve">Kerstin Ströbel, University of Wuerzburg, </w:t>
            </w:r>
            <w:hyperlink r:id="rId23">
              <w:r w:rsidRPr="7A9618B1">
                <w:rPr>
                  <w:rStyle w:val="Hyperlink"/>
                  <w:rFonts w:cs="Arial"/>
                  <w:sz w:val="18"/>
                  <w:szCs w:val="18"/>
                  <w:lang w:val="en-US"/>
                </w:rPr>
                <w:t>kerstin.stroebel1@uni-wuerzburg.de</w:t>
              </w:r>
            </w:hyperlink>
          </w:p>
          <w:p w14:paraId="0555E2C8" w14:textId="04FF2094" w:rsidR="0BA7323D" w:rsidRDefault="0BA7323D" w:rsidP="7A9618B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after="0" w:line="240" w:lineRule="auto"/>
              <w:jc w:val="left"/>
              <w:rPr>
                <w:rFonts w:cs="Arial"/>
                <w:sz w:val="18"/>
                <w:szCs w:val="18"/>
                <w:lang w:val="en-US"/>
              </w:rPr>
            </w:pPr>
            <w:r w:rsidRPr="7A9618B1">
              <w:rPr>
                <w:rFonts w:cs="Arial"/>
                <w:sz w:val="18"/>
                <w:szCs w:val="18"/>
                <w:lang w:val="en-US"/>
              </w:rPr>
              <w:t>Sarah Striethorst, University of Wuerzburg, sarah.striethorst@stud-mail.uni-wuerzburg.de</w:t>
            </w:r>
          </w:p>
          <w:p w14:paraId="52F60C03" w14:textId="77777777" w:rsidR="00B01CA4" w:rsidRPr="00F86EC9" w:rsidRDefault="00B01CA4" w:rsidP="00022CAD">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left"/>
              <w:rPr>
                <w:rFonts w:cs="Arial"/>
                <w:sz w:val="18"/>
                <w:szCs w:val="18"/>
                <w:lang w:val="en-US"/>
              </w:rPr>
            </w:pPr>
          </w:p>
          <w:p w14:paraId="57C1851B" w14:textId="77777777" w:rsidR="00B01CA4" w:rsidRPr="00F86EC9" w:rsidRDefault="00B01CA4" w:rsidP="00022CAD">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left"/>
              <w:rPr>
                <w:rFonts w:cs="Arial"/>
                <w:sz w:val="18"/>
                <w:szCs w:val="18"/>
                <w:lang w:val="en-US"/>
              </w:rPr>
            </w:pPr>
          </w:p>
          <w:p w14:paraId="6D2E10C5" w14:textId="6CD92071" w:rsidR="007630EA" w:rsidRPr="00022CAD" w:rsidRDefault="0BA7323D" w:rsidP="7A9618B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left"/>
              <w:rPr>
                <w:rFonts w:cs="Arial"/>
                <w:sz w:val="18"/>
                <w:szCs w:val="18"/>
                <w:lang w:val="en-US"/>
              </w:rPr>
            </w:pPr>
            <w:r w:rsidRPr="7A9618B1">
              <w:rPr>
                <w:rFonts w:cs="Arial"/>
                <w:sz w:val="18"/>
                <w:szCs w:val="18"/>
                <w:lang w:val="en-US"/>
              </w:rPr>
              <w:t>2025</w:t>
            </w:r>
          </w:p>
        </w:tc>
      </w:tr>
    </w:tbl>
    <w:p w14:paraId="3A4FE6C0" w14:textId="7923F0FE" w:rsidR="00A16D24" w:rsidRPr="002328AB" w:rsidRDefault="00580E14" w:rsidP="002328AB">
      <w:pPr>
        <w:rPr>
          <w:rStyle w:val="Hyperlink"/>
          <w:rFonts w:asciiTheme="minorHAnsi" w:hAnsiTheme="minorHAnsi"/>
          <w:color w:val="54C5CF"/>
          <w:sz w:val="18"/>
          <w:szCs w:val="18"/>
          <w:u w:val="none"/>
        </w:rPr>
      </w:pPr>
      <w:r>
        <w:rPr>
          <w:rFonts w:cstheme="minorHAnsi"/>
          <w:noProof/>
          <w:color w:val="000000"/>
          <w:sz w:val="18"/>
          <w:szCs w:val="18"/>
          <w:lang w:eastAsia="en-GB"/>
        </w:rPr>
        <w:drawing>
          <wp:anchor distT="0" distB="0" distL="114300" distR="114300" simplePos="0" relativeHeight="251658244" behindDoc="0" locked="0" layoutInCell="1" allowOverlap="1" wp14:anchorId="00FBBEAB" wp14:editId="3029FC0D">
            <wp:simplePos x="0" y="0"/>
            <wp:positionH relativeFrom="column">
              <wp:posOffset>4879975</wp:posOffset>
            </wp:positionH>
            <wp:positionV relativeFrom="page">
              <wp:posOffset>9740900</wp:posOffset>
            </wp:positionV>
            <wp:extent cx="1206500" cy="482600"/>
            <wp:effectExtent l="0" t="0" r="0" b="0"/>
            <wp:wrapNone/>
            <wp:docPr id="92688070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517223" name="Picture 487517223"/>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206500" cy="482600"/>
                    </a:xfrm>
                    <a:prstGeom prst="rect">
                      <a:avLst/>
                    </a:prstGeom>
                  </pic:spPr>
                </pic:pic>
              </a:graphicData>
            </a:graphic>
            <wp14:sizeRelH relativeFrom="margin">
              <wp14:pctWidth>0</wp14:pctWidth>
            </wp14:sizeRelH>
            <wp14:sizeRelV relativeFrom="margin">
              <wp14:pctHeight>0</wp14:pctHeight>
            </wp14:sizeRelV>
          </wp:anchor>
        </w:drawing>
      </w:r>
      <w:r>
        <w:rPr>
          <w:rFonts w:cstheme="minorHAnsi"/>
          <w:noProof/>
          <w:color w:val="000000"/>
          <w:sz w:val="18"/>
          <w:szCs w:val="18"/>
          <w:lang w:eastAsia="en-GB"/>
        </w:rPr>
        <w:drawing>
          <wp:anchor distT="0" distB="0" distL="114300" distR="114300" simplePos="0" relativeHeight="251658243" behindDoc="0" locked="0" layoutInCell="1" allowOverlap="1" wp14:anchorId="41F0379C" wp14:editId="7098C77D">
            <wp:simplePos x="0" y="0"/>
            <wp:positionH relativeFrom="column">
              <wp:posOffset>3589020</wp:posOffset>
            </wp:positionH>
            <wp:positionV relativeFrom="page">
              <wp:posOffset>9740900</wp:posOffset>
            </wp:positionV>
            <wp:extent cx="1206500" cy="482600"/>
            <wp:effectExtent l="0" t="0" r="0" b="0"/>
            <wp:wrapNone/>
            <wp:docPr id="23546227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517223" name="Picture 487517223"/>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206500" cy="482600"/>
                    </a:xfrm>
                    <a:prstGeom prst="rect">
                      <a:avLst/>
                    </a:prstGeom>
                  </pic:spPr>
                </pic:pic>
              </a:graphicData>
            </a:graphic>
            <wp14:sizeRelH relativeFrom="margin">
              <wp14:pctWidth>0</wp14:pctWidth>
            </wp14:sizeRelH>
            <wp14:sizeRelV relativeFrom="margin">
              <wp14:pctHeight>0</wp14:pctHeight>
            </wp14:sizeRelV>
          </wp:anchor>
        </w:drawing>
      </w:r>
      <w:r>
        <w:rPr>
          <w:rFonts w:cstheme="minorHAnsi"/>
          <w:noProof/>
          <w:color w:val="000000"/>
          <w:sz w:val="18"/>
          <w:szCs w:val="18"/>
          <w:lang w:eastAsia="en-GB"/>
        </w:rPr>
        <w:drawing>
          <wp:anchor distT="0" distB="0" distL="114300" distR="114300" simplePos="0" relativeHeight="251658242" behindDoc="0" locked="0" layoutInCell="1" allowOverlap="1" wp14:anchorId="27FBAD76" wp14:editId="4A9C7DF4">
            <wp:simplePos x="0" y="0"/>
            <wp:positionH relativeFrom="column">
              <wp:posOffset>2298065</wp:posOffset>
            </wp:positionH>
            <wp:positionV relativeFrom="page">
              <wp:posOffset>9740900</wp:posOffset>
            </wp:positionV>
            <wp:extent cx="1206500" cy="482600"/>
            <wp:effectExtent l="0" t="0" r="0" b="0"/>
            <wp:wrapNone/>
            <wp:docPr id="65355250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517223" name="Picture 487517223"/>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206500" cy="482600"/>
                    </a:xfrm>
                    <a:prstGeom prst="rect">
                      <a:avLst/>
                    </a:prstGeom>
                  </pic:spPr>
                </pic:pic>
              </a:graphicData>
            </a:graphic>
            <wp14:sizeRelH relativeFrom="margin">
              <wp14:pctWidth>0</wp14:pctWidth>
            </wp14:sizeRelH>
            <wp14:sizeRelV relativeFrom="margin">
              <wp14:pctHeight>0</wp14:pctHeight>
            </wp14:sizeRelV>
          </wp:anchor>
        </w:drawing>
      </w:r>
      <w:r>
        <w:rPr>
          <w:rFonts w:cstheme="minorHAnsi"/>
          <w:noProof/>
          <w:color w:val="000000"/>
          <w:sz w:val="18"/>
          <w:szCs w:val="18"/>
          <w:lang w:eastAsia="en-GB"/>
        </w:rPr>
        <w:drawing>
          <wp:anchor distT="0" distB="0" distL="114300" distR="114300" simplePos="0" relativeHeight="251658241" behindDoc="0" locked="0" layoutInCell="1" allowOverlap="1" wp14:anchorId="7FB708DC" wp14:editId="28471926">
            <wp:simplePos x="0" y="0"/>
            <wp:positionH relativeFrom="column">
              <wp:posOffset>1007110</wp:posOffset>
            </wp:positionH>
            <wp:positionV relativeFrom="page">
              <wp:posOffset>9740900</wp:posOffset>
            </wp:positionV>
            <wp:extent cx="1206500" cy="482600"/>
            <wp:effectExtent l="0" t="0" r="0" b="0"/>
            <wp:wrapNone/>
            <wp:docPr id="48751722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517223" name="Picture 487517223"/>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206500" cy="482600"/>
                    </a:xfrm>
                    <a:prstGeom prst="rect">
                      <a:avLst/>
                    </a:prstGeom>
                  </pic:spPr>
                </pic:pic>
              </a:graphicData>
            </a:graphic>
            <wp14:sizeRelH relativeFrom="margin">
              <wp14:pctWidth>0</wp14:pctWidth>
            </wp14:sizeRelH>
            <wp14:sizeRelV relativeFrom="margin">
              <wp14:pctHeight>0</wp14:pctHeight>
            </wp14:sizeRelV>
          </wp:anchor>
        </w:drawing>
      </w:r>
    </w:p>
    <w:sectPr w:rsidR="00A16D24" w:rsidRPr="002328AB" w:rsidSect="00D80C2E">
      <w:headerReference w:type="default" r:id="rId25"/>
      <w:footerReference w:type="default" r:id="rId26"/>
      <w:pgSz w:w="11904" w:h="16835"/>
      <w:pgMar w:top="2268" w:right="1134"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CA85A7" w14:textId="77777777" w:rsidR="00E34004" w:rsidRDefault="00E34004" w:rsidP="00751BDA">
      <w:r>
        <w:separator/>
      </w:r>
    </w:p>
    <w:p w14:paraId="4E7624D8" w14:textId="77777777" w:rsidR="00E34004" w:rsidRDefault="00E34004"/>
  </w:endnote>
  <w:endnote w:type="continuationSeparator" w:id="0">
    <w:p w14:paraId="60B07E6C" w14:textId="77777777" w:rsidR="00E34004" w:rsidRDefault="00E34004" w:rsidP="00751BDA">
      <w:r>
        <w:continuationSeparator/>
      </w:r>
    </w:p>
    <w:p w14:paraId="6DEED0DF" w14:textId="77777777" w:rsidR="00E34004" w:rsidRDefault="00E34004"/>
  </w:endnote>
  <w:endnote w:type="continuationNotice" w:id="1">
    <w:p w14:paraId="29FD1752" w14:textId="77777777" w:rsidR="00E34004" w:rsidRDefault="00E3400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31BBF" w14:textId="6D2C1306" w:rsidR="00443B5D" w:rsidRDefault="00443B5D" w:rsidP="00751BDA">
    <w:pPr>
      <w:pStyle w:val="Fuzeile"/>
    </w:pPr>
    <w:r>
      <w:rPr>
        <w:noProof/>
      </w:rPr>
      <w:drawing>
        <wp:anchor distT="0" distB="0" distL="114300" distR="114300" simplePos="0" relativeHeight="251658245" behindDoc="1" locked="0" layoutInCell="1" allowOverlap="1" wp14:anchorId="10DF1AD0" wp14:editId="55BC716A">
          <wp:simplePos x="0" y="0"/>
          <wp:positionH relativeFrom="page">
            <wp:posOffset>6985</wp:posOffset>
          </wp:positionH>
          <wp:positionV relativeFrom="page">
            <wp:posOffset>10010465</wp:posOffset>
          </wp:positionV>
          <wp:extent cx="7545600" cy="676735"/>
          <wp:effectExtent l="0" t="0" r="0" b="0"/>
          <wp:wrapNone/>
          <wp:docPr id="331726871" name="Picture 19858164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5816447" name="Picture 1985816447"/>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545600" cy="676735"/>
                  </a:xfrm>
                  <a:prstGeom prst="rect">
                    <a:avLst/>
                  </a:prstGeom>
                </pic:spPr>
              </pic:pic>
            </a:graphicData>
          </a:graphic>
          <wp14:sizeRelH relativeFrom="margin">
            <wp14:pctWidth>0</wp14:pctWidth>
          </wp14:sizeRelH>
          <wp14:sizeRelV relativeFrom="margin">
            <wp14:pctHeight>0</wp14:pctHeight>
          </wp14:sizeRelV>
        </wp:anchor>
      </w:drawing>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414903069"/>
      <w:docPartObj>
        <w:docPartGallery w:val="Page Numbers (Bottom of Page)"/>
        <w:docPartUnique/>
      </w:docPartObj>
    </w:sdtPr>
    <w:sdtContent>
      <w:p w14:paraId="1C62436B" w14:textId="0B12C35E" w:rsidR="00443B5D" w:rsidRDefault="00443B5D" w:rsidP="00751BDA">
        <w:pPr>
          <w:pStyle w:val="Fuzeile"/>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46288476" w14:textId="06EC63C1" w:rsidR="00443B5D" w:rsidRDefault="00443B5D" w:rsidP="00751BDA">
    <w:pPr>
      <w:pStyle w:val="Fuzeile"/>
      <w:rPr>
        <w:rStyle w:val="Seitenzahl"/>
      </w:rPr>
    </w:pPr>
  </w:p>
  <w:p w14:paraId="57AA929A" w14:textId="76AB79F2" w:rsidR="00443B5D" w:rsidRDefault="00443B5D" w:rsidP="00751BDA">
    <w:pPr>
      <w:pStyle w:val="Fuzeile"/>
      <w:rPr>
        <w:rStyle w:val="Seitenzahl"/>
      </w:rPr>
    </w:pPr>
  </w:p>
  <w:p w14:paraId="43EAEC6B" w14:textId="02E83C2C" w:rsidR="00443B5D" w:rsidRDefault="00443B5D" w:rsidP="00751BDA">
    <w:pPr>
      <w:pStyle w:val="Fuzeile"/>
      <w:rPr>
        <w:rStyle w:val="Seitenzahl"/>
      </w:rPr>
    </w:pPr>
  </w:p>
  <w:p w14:paraId="0BDD4D4B" w14:textId="77777777" w:rsidR="00443B5D" w:rsidRDefault="00443B5D" w:rsidP="00751BDA">
    <w:pPr>
      <w:pStyle w:val="Fuzeile"/>
    </w:pPr>
  </w:p>
  <w:p w14:paraId="6DA349E0" w14:textId="77777777" w:rsidR="00443B5D" w:rsidRDefault="00443B5D" w:rsidP="00751BD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59F84" w14:textId="77777777" w:rsidR="00714530" w:rsidRDefault="00714530"/>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92"/>
      <w:gridCol w:w="1834"/>
    </w:tblGrid>
    <w:tr w:rsidR="009246F2" w14:paraId="386150D6" w14:textId="77777777" w:rsidTr="311C7419">
      <w:tc>
        <w:tcPr>
          <w:cnfStyle w:val="000000000100" w:firstRow="0" w:lastRow="0" w:firstColumn="0" w:lastColumn="0" w:oddVBand="0" w:evenVBand="0" w:oddHBand="0" w:evenHBand="0" w:firstRowFirstColumn="1" w:firstRowLastColumn="0" w:lastRowFirstColumn="0" w:lastRowLastColumn="0"/>
          <w:tcW w:w="7792" w:type="dxa"/>
          <w:shd w:val="clear" w:color="auto" w:fill="auto"/>
          <w:tcMar>
            <w:left w:w="0" w:type="dxa"/>
            <w:right w:w="0" w:type="dxa"/>
          </w:tcMar>
        </w:tcPr>
        <w:p w14:paraId="2779F38A" w14:textId="60C6F375" w:rsidR="009246F2" w:rsidRPr="009246F2" w:rsidRDefault="311C7419" w:rsidP="009246F2">
          <w:pPr>
            <w:pStyle w:val="Fuzeile"/>
            <w:rPr>
              <w:b/>
              <w:bCs/>
            </w:rPr>
          </w:pPr>
          <w:r w:rsidRPr="311C7419">
            <w:rPr>
              <w:b/>
              <w:bCs/>
            </w:rPr>
            <w:t xml:space="preserve">Explanatory Document </w:t>
          </w:r>
        </w:p>
        <w:p w14:paraId="0C80B80C" w14:textId="6B1F14BE" w:rsidR="009246F2" w:rsidRDefault="311C7419" w:rsidP="311C7419">
          <w:pPr>
            <w:pStyle w:val="Fuzeile"/>
          </w:pPr>
          <w:r>
            <w:t>2025</w:t>
          </w:r>
        </w:p>
      </w:tc>
      <w:tc>
        <w:tcPr>
          <w:tcW w:w="1834" w:type="dxa"/>
          <w:shd w:val="clear" w:color="auto" w:fill="auto"/>
          <w:tcMar>
            <w:left w:w="0" w:type="dxa"/>
            <w:right w:w="0" w:type="dxa"/>
          </w:tcMar>
          <w:vAlign w:val="bottom"/>
        </w:tcPr>
        <w:sdt>
          <w:sdtPr>
            <w:rPr>
              <w:rStyle w:val="Seitenzahl"/>
            </w:rPr>
            <w:id w:val="455304318"/>
            <w:docPartObj>
              <w:docPartGallery w:val="Page Numbers (Bottom of Page)"/>
              <w:docPartUnique/>
            </w:docPartObj>
          </w:sdtPr>
          <w:sdtEndPr>
            <w:rPr>
              <w:rStyle w:val="Seitenzahl"/>
              <w:rFonts w:ascii="Arial" w:hAnsi="Arial" w:cs="Arial"/>
              <w:color w:val="D3EBD5" w:themeColor="accent5"/>
            </w:rPr>
          </w:sdtEndPr>
          <w:sdtContent>
            <w:p w14:paraId="41215FB4" w14:textId="77777777" w:rsidR="009246F2" w:rsidRPr="009246F2" w:rsidRDefault="009246F2" w:rsidP="009246F2">
              <w:pPr>
                <w:pStyle w:val="Fuzeile"/>
                <w:jc w:val="right"/>
                <w:cnfStyle w:val="000000000000" w:firstRow="0" w:lastRow="0" w:firstColumn="0" w:lastColumn="0" w:oddVBand="0" w:evenVBand="0" w:oddHBand="0" w:evenHBand="0" w:firstRowFirstColumn="0" w:firstRowLastColumn="0" w:lastRowFirstColumn="0" w:lastRowLastColumn="0"/>
                <w:rPr>
                  <w:rFonts w:cs="Arial"/>
                  <w:b/>
                  <w:color w:val="D3EBD5" w:themeColor="accent5"/>
                  <w:sz w:val="18"/>
                </w:rPr>
              </w:pPr>
              <w:r w:rsidRPr="00DA1F84">
                <w:rPr>
                  <w:rStyle w:val="Seitenzahl"/>
                  <w:rFonts w:ascii="Arial" w:hAnsi="Arial" w:cs="Arial"/>
                  <w:color w:val="2079C2" w:themeColor="accent2"/>
                </w:rPr>
                <w:fldChar w:fldCharType="begin"/>
              </w:r>
              <w:r w:rsidRPr="00DA1F84">
                <w:rPr>
                  <w:rStyle w:val="Seitenzahl"/>
                  <w:rFonts w:ascii="Arial" w:hAnsi="Arial" w:cs="Arial"/>
                  <w:color w:val="2079C2" w:themeColor="accent2"/>
                </w:rPr>
                <w:instrText xml:space="preserve"> PAGE </w:instrText>
              </w:r>
              <w:r w:rsidRPr="00DA1F84">
                <w:rPr>
                  <w:rStyle w:val="Seitenzahl"/>
                  <w:rFonts w:ascii="Arial" w:hAnsi="Arial" w:cs="Arial"/>
                  <w:color w:val="2079C2" w:themeColor="accent2"/>
                </w:rPr>
                <w:fldChar w:fldCharType="separate"/>
              </w:r>
              <w:r w:rsidRPr="00DA1F84">
                <w:rPr>
                  <w:rStyle w:val="Seitenzahl"/>
                  <w:rFonts w:ascii="Arial" w:hAnsi="Arial" w:cs="Arial"/>
                  <w:color w:val="2079C2" w:themeColor="accent2"/>
                </w:rPr>
                <w:t>2</w:t>
              </w:r>
              <w:r w:rsidRPr="00DA1F84">
                <w:rPr>
                  <w:rStyle w:val="Seitenzahl"/>
                  <w:rFonts w:ascii="Arial" w:hAnsi="Arial" w:cs="Arial"/>
                  <w:color w:val="2079C2" w:themeColor="accent2"/>
                </w:rPr>
                <w:fldChar w:fldCharType="end"/>
              </w:r>
            </w:p>
          </w:sdtContent>
        </w:sdt>
      </w:tc>
    </w:tr>
  </w:tbl>
  <w:p w14:paraId="38C08FBE" w14:textId="77777777" w:rsidR="009246F2" w:rsidRPr="005908C0" w:rsidRDefault="009246F2" w:rsidP="00751BDA">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E5DA65" w14:textId="32103654" w:rsidR="00341D9D" w:rsidRDefault="00F17BDF">
    <w:r>
      <w:rPr>
        <w:noProof/>
      </w:rPr>
      <w:drawing>
        <wp:anchor distT="0" distB="0" distL="114300" distR="114300" simplePos="0" relativeHeight="251658252" behindDoc="1" locked="0" layoutInCell="1" allowOverlap="1" wp14:anchorId="3300F6FA" wp14:editId="5F8300E0">
          <wp:simplePos x="0" y="0"/>
          <wp:positionH relativeFrom="column">
            <wp:align>center</wp:align>
          </wp:positionH>
          <wp:positionV relativeFrom="page">
            <wp:align>bottom</wp:align>
          </wp:positionV>
          <wp:extent cx="7560000" cy="1067892"/>
          <wp:effectExtent l="0" t="0" r="0" b="0"/>
          <wp:wrapNone/>
          <wp:docPr id="953772697" name="Graphic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5169944" name="Graphic 5"/>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560000" cy="1067892"/>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52B211" w14:textId="77777777" w:rsidR="00E34004" w:rsidRDefault="00E34004" w:rsidP="00751BDA">
      <w:r>
        <w:separator/>
      </w:r>
    </w:p>
    <w:p w14:paraId="1485E815" w14:textId="77777777" w:rsidR="00E34004" w:rsidRDefault="00E34004"/>
  </w:footnote>
  <w:footnote w:type="continuationSeparator" w:id="0">
    <w:p w14:paraId="5B4B9C4A" w14:textId="77777777" w:rsidR="00E34004" w:rsidRDefault="00E34004" w:rsidP="00751BDA">
      <w:r>
        <w:continuationSeparator/>
      </w:r>
    </w:p>
    <w:p w14:paraId="7EB7AF9A" w14:textId="77777777" w:rsidR="00E34004" w:rsidRDefault="00E34004"/>
  </w:footnote>
  <w:footnote w:type="continuationNotice" w:id="1">
    <w:p w14:paraId="7B0A6BB9" w14:textId="77777777" w:rsidR="00E34004" w:rsidRDefault="00E3400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1132A" w14:textId="219B4FE3" w:rsidR="00443B5D" w:rsidRDefault="00214853" w:rsidP="00751BDA">
    <w:pPr>
      <w:pStyle w:val="Kopfzeile"/>
    </w:pPr>
    <w:r>
      <w:rPr>
        <w:noProof/>
      </w:rPr>
      <w:drawing>
        <wp:anchor distT="0" distB="0" distL="114300" distR="114300" simplePos="0" relativeHeight="251658247" behindDoc="1" locked="0" layoutInCell="0" allowOverlap="1" wp14:anchorId="64A713CB" wp14:editId="79BCA9CB">
          <wp:simplePos x="0" y="0"/>
          <wp:positionH relativeFrom="margin">
            <wp:align>center</wp:align>
          </wp:positionH>
          <wp:positionV relativeFrom="margin">
            <wp:align>center</wp:align>
          </wp:positionV>
          <wp:extent cx="6299200" cy="8910320"/>
          <wp:effectExtent l="0" t="0" r="0" b="5080"/>
          <wp:wrapNone/>
          <wp:docPr id="4" name="WordPictureWatermark34996419"/>
          <wp:cNvGraphicFramePr>
            <a:graphicFrameLocks xmlns:a="http://schemas.openxmlformats.org/drawingml/2006/main" noGrp="1" noChangeAspect="1" noResize="1"/>
          </wp:cNvGraphicFramePr>
          <a:graphic xmlns:a="http://schemas.openxmlformats.org/drawingml/2006/main">
            <a:graphicData uri="http://schemas.openxmlformats.org/drawingml/2006/picture">
              <pic:pic xmlns:pic="http://schemas.openxmlformats.org/drawingml/2006/picture">
                <pic:nvPicPr>
                  <pic:cNvPr id="0" name="WordPictureWatermark34996419"/>
                  <pic:cNvPicPr>
                    <a:picLocks noGrp="1" noRot="1" noChangeAspect="1" noResize="1" noEditPoints="1" noAdjustHandles="1" noChangeArrowheads="1" noChangeShapeType="1" noCrop="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99200" cy="891032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7968BE" w14:textId="5BE340EB" w:rsidR="00443B5D" w:rsidRDefault="008A12C2" w:rsidP="00751BDA">
    <w:pPr>
      <w:pStyle w:val="Kopfzeile"/>
    </w:pPr>
    <w:r>
      <w:rPr>
        <w:noProof/>
      </w:rPr>
      <w:drawing>
        <wp:anchor distT="0" distB="0" distL="114300" distR="114300" simplePos="0" relativeHeight="251658240" behindDoc="1" locked="0" layoutInCell="1" allowOverlap="1" wp14:anchorId="25F10A1F" wp14:editId="287E68A1">
          <wp:simplePos x="0" y="0"/>
          <wp:positionH relativeFrom="column">
            <wp:align>center</wp:align>
          </wp:positionH>
          <wp:positionV relativeFrom="page">
            <wp:align>center</wp:align>
          </wp:positionV>
          <wp:extent cx="7527600" cy="10645200"/>
          <wp:effectExtent l="0" t="0" r="3810" b="0"/>
          <wp:wrapNone/>
          <wp:docPr id="2062080509"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050764" name="Graphic 820050764"/>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527600" cy="10645200"/>
                  </a:xfrm>
                  <a:prstGeom prst="rect">
                    <a:avLst/>
                  </a:prstGeom>
                </pic:spPr>
              </pic:pic>
            </a:graphicData>
          </a:graphic>
          <wp14:sizeRelH relativeFrom="margin">
            <wp14:pctWidth>0</wp14:pctWidth>
          </wp14:sizeRelH>
          <wp14:sizeRelV relativeFrom="margin">
            <wp14:pctHeight>0</wp14:pctHeight>
          </wp14:sizeRelV>
        </wp:anchor>
      </w:drawing>
    </w:r>
    <w:r w:rsidR="008D0803">
      <w:rPr>
        <w:noProof/>
      </w:rPr>
      <w:drawing>
        <wp:anchor distT="0" distB="0" distL="114300" distR="114300" simplePos="0" relativeHeight="251658243" behindDoc="1" locked="0" layoutInCell="1" allowOverlap="1" wp14:anchorId="0D5E8C1D" wp14:editId="15961B18">
          <wp:simplePos x="0" y="0"/>
          <wp:positionH relativeFrom="page">
            <wp:posOffset>-31750</wp:posOffset>
          </wp:positionH>
          <wp:positionV relativeFrom="page">
            <wp:posOffset>10783570</wp:posOffset>
          </wp:positionV>
          <wp:extent cx="7603200" cy="10756993"/>
          <wp:effectExtent l="0" t="0" r="4445" b="0"/>
          <wp:wrapNone/>
          <wp:docPr id="183016891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4193223" name="Picture 94"/>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603200" cy="10756993"/>
                  </a:xfrm>
                  <a:prstGeom prst="rect">
                    <a:avLst/>
                  </a:prstGeom>
                </pic:spPr>
              </pic:pic>
            </a:graphicData>
          </a:graphic>
          <wp14:sizeRelH relativeFrom="margin">
            <wp14:pctWidth>0</wp14:pctWidth>
          </wp14:sizeRelH>
          <wp14:sizeRelV relativeFrom="margin">
            <wp14:pctHeight>0</wp14:pctHeight>
          </wp14:sizeRelV>
        </wp:anchor>
      </w:drawing>
    </w:r>
    <w:r w:rsidR="008D0803">
      <w:rPr>
        <w:noProof/>
      </w:rPr>
      <w:drawing>
        <wp:anchor distT="0" distB="0" distL="114300" distR="114300" simplePos="0" relativeHeight="251658244" behindDoc="1" locked="0" layoutInCell="1" allowOverlap="1" wp14:anchorId="3926316A" wp14:editId="1074A054">
          <wp:simplePos x="0" y="0"/>
          <wp:positionH relativeFrom="page">
            <wp:posOffset>-180340</wp:posOffset>
          </wp:positionH>
          <wp:positionV relativeFrom="page">
            <wp:align>top</wp:align>
          </wp:positionV>
          <wp:extent cx="7560000" cy="1832400"/>
          <wp:effectExtent l="0" t="0" r="0" b="0"/>
          <wp:wrapNone/>
          <wp:docPr id="374846187" name="Picture 768532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253483" name="Picture 768532290"/>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7560000" cy="1832400"/>
                  </a:xfrm>
                  <a:prstGeom prst="rect">
                    <a:avLst/>
                  </a:prstGeom>
                </pic:spPr>
              </pic:pic>
            </a:graphicData>
          </a:graphic>
          <wp14:sizeRelH relativeFrom="margin">
            <wp14:pctWidth>0</wp14:pctWidth>
          </wp14:sizeRelH>
          <wp14:sizeRelV relativeFrom="margin">
            <wp14:pctHeight>0</wp14:pctHeight>
          </wp14:sizeRelV>
        </wp:anchor>
      </w:drawing>
    </w:r>
    <w:r w:rsidR="00443B5D">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4DF1B7" w14:textId="638E4036" w:rsidR="00443B5D" w:rsidRDefault="00214853" w:rsidP="00751BDA">
    <w:pPr>
      <w:pStyle w:val="Kopfzeile"/>
    </w:pPr>
    <w:r>
      <w:rPr>
        <w:noProof/>
      </w:rPr>
      <w:drawing>
        <wp:anchor distT="0" distB="0" distL="114300" distR="114300" simplePos="0" relativeHeight="251658246" behindDoc="1" locked="0" layoutInCell="0" allowOverlap="1" wp14:anchorId="64B045F6" wp14:editId="55CAB84C">
          <wp:simplePos x="0" y="0"/>
          <wp:positionH relativeFrom="margin">
            <wp:align>center</wp:align>
          </wp:positionH>
          <wp:positionV relativeFrom="margin">
            <wp:align>center</wp:align>
          </wp:positionV>
          <wp:extent cx="6299200" cy="8910320"/>
          <wp:effectExtent l="0" t="0" r="0" b="5080"/>
          <wp:wrapNone/>
          <wp:docPr id="3" name="WordPictureWatermark34996418"/>
          <wp:cNvGraphicFramePr>
            <a:graphicFrameLocks xmlns:a="http://schemas.openxmlformats.org/drawingml/2006/main" noGrp="1" noChangeAspect="1" noResize="1"/>
          </wp:cNvGraphicFramePr>
          <a:graphic xmlns:a="http://schemas.openxmlformats.org/drawingml/2006/main">
            <a:graphicData uri="http://schemas.openxmlformats.org/drawingml/2006/picture">
              <pic:pic xmlns:pic="http://schemas.openxmlformats.org/drawingml/2006/picture">
                <pic:nvPicPr>
                  <pic:cNvPr id="0" name="WordPictureWatermark34996418"/>
                  <pic:cNvPicPr>
                    <a:picLocks noGrp="1" noRot="1" noChangeAspect="1" noResize="1" noEditPoints="1" noAdjustHandles="1" noChangeArrowheads="1" noChangeShapeType="1" noCrop="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99200" cy="891032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B7F0FD" w14:textId="54C967A0" w:rsidR="00443B5D" w:rsidRDefault="00214853" w:rsidP="00751BDA">
    <w:pPr>
      <w:pStyle w:val="Kopfzeile"/>
    </w:pPr>
    <w:r>
      <w:rPr>
        <w:noProof/>
      </w:rPr>
      <w:drawing>
        <wp:anchor distT="0" distB="0" distL="114300" distR="114300" simplePos="0" relativeHeight="251658249" behindDoc="1" locked="0" layoutInCell="0" allowOverlap="1" wp14:anchorId="38B211C3" wp14:editId="5D0D167F">
          <wp:simplePos x="0" y="0"/>
          <wp:positionH relativeFrom="margin">
            <wp:align>center</wp:align>
          </wp:positionH>
          <wp:positionV relativeFrom="margin">
            <wp:align>center</wp:align>
          </wp:positionV>
          <wp:extent cx="6299200" cy="8910320"/>
          <wp:effectExtent l="0" t="0" r="0" b="5080"/>
          <wp:wrapNone/>
          <wp:docPr id="2" name="WordPictureWatermark34996422"/>
          <wp:cNvGraphicFramePr>
            <a:graphicFrameLocks xmlns:a="http://schemas.openxmlformats.org/drawingml/2006/main" noGrp="1" noChangeAspect="1" noResize="1"/>
          </wp:cNvGraphicFramePr>
          <a:graphic xmlns:a="http://schemas.openxmlformats.org/drawingml/2006/main">
            <a:graphicData uri="http://schemas.openxmlformats.org/drawingml/2006/picture">
              <pic:pic xmlns:pic="http://schemas.openxmlformats.org/drawingml/2006/picture">
                <pic:nvPicPr>
                  <pic:cNvPr id="0" name="WordPictureWatermark34996422"/>
                  <pic:cNvPicPr>
                    <a:picLocks noGrp="1" noRot="1" noChangeAspect="1" noResize="1" noEditPoints="1" noAdjustHandles="1" noChangeArrowheads="1" noChangeShapeType="1" noCrop="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99200" cy="891032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2D68DE" w14:textId="3C37F86E" w:rsidR="00443B5D" w:rsidRDefault="00944FB1" w:rsidP="00751BDA">
    <w:pPr>
      <w:pStyle w:val="Kopfzeile"/>
    </w:pPr>
    <w:r>
      <w:rPr>
        <w:noProof/>
      </w:rPr>
      <w:drawing>
        <wp:anchor distT="0" distB="0" distL="114300" distR="114300" simplePos="0" relativeHeight="251658251" behindDoc="1" locked="0" layoutInCell="1" allowOverlap="1" wp14:anchorId="4EDFA563" wp14:editId="48F4A60F">
          <wp:simplePos x="0" y="0"/>
          <wp:positionH relativeFrom="page">
            <wp:posOffset>1871980</wp:posOffset>
          </wp:positionH>
          <wp:positionV relativeFrom="page">
            <wp:posOffset>0</wp:posOffset>
          </wp:positionV>
          <wp:extent cx="5407200" cy="1306800"/>
          <wp:effectExtent l="0" t="0" r="3175" b="0"/>
          <wp:wrapNone/>
          <wp:docPr id="1589955978" name="Picture 9082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8530805" name="Picture 9082165"/>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5407200" cy="1306800"/>
                  </a:xfrm>
                  <a:prstGeom prst="rect">
                    <a:avLst/>
                  </a:prstGeom>
                </pic:spPr>
              </pic:pic>
            </a:graphicData>
          </a:graphic>
          <wp14:sizeRelH relativeFrom="margin">
            <wp14:pctWidth>0</wp14:pctWidth>
          </wp14:sizeRelH>
          <wp14:sizeRelV relativeFrom="margin">
            <wp14:pctHeight>0</wp14:pctHeight>
          </wp14:sizeRelV>
        </wp:anchor>
      </w:drawing>
    </w:r>
    <w:r w:rsidR="006C1913">
      <w:rPr>
        <w:noProof/>
      </w:rPr>
      <w:drawing>
        <wp:anchor distT="0" distB="0" distL="114300" distR="114300" simplePos="0" relativeHeight="251658242" behindDoc="1" locked="0" layoutInCell="1" allowOverlap="1" wp14:anchorId="3D79FE4C" wp14:editId="1F965FDB">
          <wp:simplePos x="0" y="0"/>
          <wp:positionH relativeFrom="column">
            <wp:posOffset>-720090</wp:posOffset>
          </wp:positionH>
          <wp:positionV relativeFrom="paragraph">
            <wp:posOffset>-450215</wp:posOffset>
          </wp:positionV>
          <wp:extent cx="7559675" cy="10695305"/>
          <wp:effectExtent l="0" t="0" r="0" b="0"/>
          <wp:wrapNone/>
          <wp:docPr id="115444760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9848923" name="Graphic 2"/>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7559675" cy="10695305"/>
                  </a:xfrm>
                  <a:prstGeom prst="rect">
                    <a:avLst/>
                  </a:prstGeom>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9E6FAB" w14:textId="0C433860" w:rsidR="00443B5D" w:rsidRPr="00391C4D" w:rsidRDefault="00214853" w:rsidP="00751BDA">
    <w:r>
      <w:rPr>
        <w:noProof/>
      </w:rPr>
      <w:drawing>
        <wp:anchor distT="0" distB="0" distL="114300" distR="114300" simplePos="0" relativeHeight="251658248" behindDoc="1" locked="0" layoutInCell="0" allowOverlap="1" wp14:anchorId="2CFF78EE" wp14:editId="5A24ECA3">
          <wp:simplePos x="0" y="0"/>
          <wp:positionH relativeFrom="margin">
            <wp:align>center</wp:align>
          </wp:positionH>
          <wp:positionV relativeFrom="margin">
            <wp:align>center</wp:align>
          </wp:positionV>
          <wp:extent cx="6299200" cy="8910320"/>
          <wp:effectExtent l="0" t="0" r="0" b="5080"/>
          <wp:wrapNone/>
          <wp:docPr id="1" name="WordPictureWatermark34996421"/>
          <wp:cNvGraphicFramePr>
            <a:graphicFrameLocks xmlns:a="http://schemas.openxmlformats.org/drawingml/2006/main" noGrp="1" noChangeAspect="1" noResize="1"/>
          </wp:cNvGraphicFramePr>
          <a:graphic xmlns:a="http://schemas.openxmlformats.org/drawingml/2006/main">
            <a:graphicData uri="http://schemas.openxmlformats.org/drawingml/2006/picture">
              <pic:pic xmlns:pic="http://schemas.openxmlformats.org/drawingml/2006/picture">
                <pic:nvPicPr>
                  <pic:cNvPr id="0" name="WordPictureWatermark34996421"/>
                  <pic:cNvPicPr>
                    <a:picLocks noGrp="1" noRot="1" noChangeAspect="1" noResize="1" noEditPoints="1" noAdjustHandles="1" noChangeArrowheads="1" noChangeShapeType="1" noCrop="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99200" cy="8910320"/>
                  </a:xfrm>
                  <a:prstGeom prst="rect">
                    <a:avLst/>
                  </a:prstGeom>
                  <a:noFill/>
                </pic:spPr>
              </pic:pic>
            </a:graphicData>
          </a:graphic>
          <wp14:sizeRelH relativeFrom="page">
            <wp14:pctWidth>0</wp14:pctWidth>
          </wp14:sizeRelH>
          <wp14:sizeRelV relativeFrom="page">
            <wp14:pctHeight>0</wp14:pctHeight>
          </wp14:sizeRelV>
        </wp:anchor>
      </w:drawing>
    </w:r>
    <w:r w:rsidR="00443B5D" w:rsidRPr="00391C4D">
      <w:t>D.T.3.1.1.</w:t>
    </w:r>
  </w:p>
  <w:p w14:paraId="665EE3DB" w14:textId="0F123EE0" w:rsidR="00443B5D" w:rsidRPr="004F6A5D" w:rsidRDefault="00443B5D" w:rsidP="00751BDA">
    <w:r w:rsidRPr="004F6A5D">
      <w:t>Proposed by ALPARC (with contributions from EURAC, JMU and SIR)</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F5E04" w14:textId="362D0FC7" w:rsidR="005E76E6" w:rsidRDefault="002F00F0" w:rsidP="00751BDA">
    <w:pPr>
      <w:pStyle w:val="Kopfzeile"/>
      <w:rPr>
        <w:color w:val="808080" w:themeColor="background1" w:themeShade="80"/>
      </w:rPr>
    </w:pPr>
    <w:r>
      <w:rPr>
        <w:noProof/>
      </w:rPr>
      <w:drawing>
        <wp:anchor distT="0" distB="0" distL="114300" distR="114300" simplePos="0" relativeHeight="251658250" behindDoc="1" locked="0" layoutInCell="1" allowOverlap="1" wp14:anchorId="10FC99F8" wp14:editId="6C936902">
          <wp:simplePos x="0" y="0"/>
          <wp:positionH relativeFrom="page">
            <wp:posOffset>1871980</wp:posOffset>
          </wp:positionH>
          <wp:positionV relativeFrom="page">
            <wp:align>top</wp:align>
          </wp:positionV>
          <wp:extent cx="5403600" cy="1306800"/>
          <wp:effectExtent l="0" t="0" r="0" b="0"/>
          <wp:wrapNone/>
          <wp:docPr id="9150803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013513" name="Picture 17"/>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5403600" cy="1306800"/>
                  </a:xfrm>
                  <a:prstGeom prst="rect">
                    <a:avLst/>
                  </a:prstGeom>
                </pic:spPr>
              </pic:pic>
            </a:graphicData>
          </a:graphic>
          <wp14:sizeRelH relativeFrom="margin">
            <wp14:pctWidth>0</wp14:pctWidth>
          </wp14:sizeRelH>
          <wp14:sizeRelV relativeFrom="margin">
            <wp14:pctHeight>0</wp14:pctHeight>
          </wp14:sizeRelV>
        </wp:anchor>
      </w:drawing>
    </w:r>
    <w:r w:rsidR="006C1913">
      <w:rPr>
        <w:noProof/>
      </w:rPr>
      <w:drawing>
        <wp:anchor distT="0" distB="0" distL="114300" distR="114300" simplePos="0" relativeHeight="251658241" behindDoc="1" locked="0" layoutInCell="1" allowOverlap="1" wp14:anchorId="73526E31" wp14:editId="79C321C0">
          <wp:simplePos x="0" y="0"/>
          <wp:positionH relativeFrom="column">
            <wp:posOffset>-720090</wp:posOffset>
          </wp:positionH>
          <wp:positionV relativeFrom="paragraph">
            <wp:posOffset>-450215</wp:posOffset>
          </wp:positionV>
          <wp:extent cx="7559675" cy="10695305"/>
          <wp:effectExtent l="0" t="0" r="0" b="0"/>
          <wp:wrapNone/>
          <wp:docPr id="827221256" name="Graphic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4167311" name="Graphic 3"/>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7559675" cy="10695305"/>
                  </a:xfrm>
                  <a:prstGeom prst="rect">
                    <a:avLst/>
                  </a:prstGeom>
                </pic:spPr>
              </pic:pic>
            </a:graphicData>
          </a:graphic>
          <wp14:sizeRelH relativeFrom="page">
            <wp14:pctWidth>0</wp14:pctWidth>
          </wp14:sizeRelH>
          <wp14:sizeRelV relativeFrom="page">
            <wp14:pctHeight>0</wp14:pctHeight>
          </wp14:sizeRelV>
        </wp:anchor>
      </w:drawing>
    </w:r>
  </w:p>
  <w:p w14:paraId="74068116" w14:textId="0F83DF49" w:rsidR="005E76E6" w:rsidRDefault="005E76E6" w:rsidP="00751BDA">
    <w:pPr>
      <w:pStyle w:val="Kopfzeile"/>
    </w:pPr>
  </w:p>
  <w:p w14:paraId="38932DB1" w14:textId="77777777" w:rsidR="005E76E6" w:rsidRPr="0074072B" w:rsidRDefault="005E76E6" w:rsidP="00751BDA">
    <w:pPr>
      <w:pStyle w:val="Kopfzeile"/>
    </w:pPr>
  </w:p>
</w:hdr>
</file>

<file path=word/intelligence2.xml><?xml version="1.0" encoding="utf-8"?>
<int2:intelligence xmlns:int2="http://schemas.microsoft.com/office/intelligence/2020/intelligence" xmlns:oel="http://schemas.microsoft.com/office/2019/extlst">
  <int2:observations>
    <int2:bookmark int2:bookmarkName="_Int_xiADbske" int2:invalidationBookmarkName="" int2:hashCode="+3RyFh/PvH+AMR" int2:id="5yPmFybo">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1DA9D"/>
    <w:multiLevelType w:val="hybridMultilevel"/>
    <w:tmpl w:val="FFFFFFFF"/>
    <w:lvl w:ilvl="0" w:tplc="8F8C6616">
      <w:start w:val="1"/>
      <w:numFmt w:val="bullet"/>
      <w:lvlText w:val=""/>
      <w:lvlJc w:val="left"/>
      <w:pPr>
        <w:ind w:left="1080" w:hanging="360"/>
      </w:pPr>
      <w:rPr>
        <w:rFonts w:ascii="Symbol" w:hAnsi="Symbol" w:hint="default"/>
      </w:rPr>
    </w:lvl>
    <w:lvl w:ilvl="1" w:tplc="D50E2246">
      <w:start w:val="1"/>
      <w:numFmt w:val="bullet"/>
      <w:lvlText w:val=""/>
      <w:lvlJc w:val="left"/>
      <w:pPr>
        <w:ind w:left="1800" w:hanging="360"/>
      </w:pPr>
      <w:rPr>
        <w:rFonts w:ascii="Symbol" w:hAnsi="Symbol" w:hint="default"/>
      </w:rPr>
    </w:lvl>
    <w:lvl w:ilvl="2" w:tplc="388CD0BA">
      <w:start w:val="1"/>
      <w:numFmt w:val="bullet"/>
      <w:lvlText w:val=""/>
      <w:lvlJc w:val="left"/>
      <w:pPr>
        <w:ind w:left="2520" w:hanging="360"/>
      </w:pPr>
      <w:rPr>
        <w:rFonts w:ascii="Wingdings" w:hAnsi="Wingdings" w:hint="default"/>
      </w:rPr>
    </w:lvl>
    <w:lvl w:ilvl="3" w:tplc="08E206CC">
      <w:start w:val="1"/>
      <w:numFmt w:val="bullet"/>
      <w:lvlText w:val=""/>
      <w:lvlJc w:val="left"/>
      <w:pPr>
        <w:ind w:left="3240" w:hanging="360"/>
      </w:pPr>
      <w:rPr>
        <w:rFonts w:ascii="Symbol" w:hAnsi="Symbol" w:hint="default"/>
      </w:rPr>
    </w:lvl>
    <w:lvl w:ilvl="4" w:tplc="0FEAC0A0">
      <w:start w:val="1"/>
      <w:numFmt w:val="bullet"/>
      <w:lvlText w:val="o"/>
      <w:lvlJc w:val="left"/>
      <w:pPr>
        <w:ind w:left="3960" w:hanging="360"/>
      </w:pPr>
      <w:rPr>
        <w:rFonts w:ascii="Courier New" w:hAnsi="Courier New" w:hint="default"/>
      </w:rPr>
    </w:lvl>
    <w:lvl w:ilvl="5" w:tplc="420E72C4">
      <w:start w:val="1"/>
      <w:numFmt w:val="bullet"/>
      <w:lvlText w:val=""/>
      <w:lvlJc w:val="left"/>
      <w:pPr>
        <w:ind w:left="4680" w:hanging="360"/>
      </w:pPr>
      <w:rPr>
        <w:rFonts w:ascii="Wingdings" w:hAnsi="Wingdings" w:hint="default"/>
      </w:rPr>
    </w:lvl>
    <w:lvl w:ilvl="6" w:tplc="23F03434">
      <w:start w:val="1"/>
      <w:numFmt w:val="bullet"/>
      <w:lvlText w:val=""/>
      <w:lvlJc w:val="left"/>
      <w:pPr>
        <w:ind w:left="5400" w:hanging="360"/>
      </w:pPr>
      <w:rPr>
        <w:rFonts w:ascii="Symbol" w:hAnsi="Symbol" w:hint="default"/>
      </w:rPr>
    </w:lvl>
    <w:lvl w:ilvl="7" w:tplc="F8046C2C">
      <w:start w:val="1"/>
      <w:numFmt w:val="bullet"/>
      <w:lvlText w:val="o"/>
      <w:lvlJc w:val="left"/>
      <w:pPr>
        <w:ind w:left="6120" w:hanging="360"/>
      </w:pPr>
      <w:rPr>
        <w:rFonts w:ascii="Courier New" w:hAnsi="Courier New" w:hint="default"/>
      </w:rPr>
    </w:lvl>
    <w:lvl w:ilvl="8" w:tplc="66986C1A">
      <w:start w:val="1"/>
      <w:numFmt w:val="bullet"/>
      <w:lvlText w:val=""/>
      <w:lvlJc w:val="left"/>
      <w:pPr>
        <w:ind w:left="6840" w:hanging="360"/>
      </w:pPr>
      <w:rPr>
        <w:rFonts w:ascii="Wingdings" w:hAnsi="Wingdings" w:hint="default"/>
      </w:rPr>
    </w:lvl>
  </w:abstractNum>
  <w:abstractNum w:abstractNumId="1" w15:restartNumberingAfterBreak="0">
    <w:nsid w:val="05046DFD"/>
    <w:multiLevelType w:val="hybridMultilevel"/>
    <w:tmpl w:val="FFFFFFFF"/>
    <w:lvl w:ilvl="0" w:tplc="662C395C">
      <w:start w:val="1"/>
      <w:numFmt w:val="bullet"/>
      <w:lvlText w:val="-"/>
      <w:lvlJc w:val="left"/>
      <w:pPr>
        <w:ind w:left="1080" w:hanging="360"/>
      </w:pPr>
      <w:rPr>
        <w:rFonts w:ascii="Aptos" w:hAnsi="Aptos" w:hint="default"/>
      </w:rPr>
    </w:lvl>
    <w:lvl w:ilvl="1" w:tplc="1100896A">
      <w:start w:val="1"/>
      <w:numFmt w:val="bullet"/>
      <w:lvlText w:val="o"/>
      <w:lvlJc w:val="left"/>
      <w:pPr>
        <w:ind w:left="1800" w:hanging="360"/>
      </w:pPr>
      <w:rPr>
        <w:rFonts w:ascii="Courier New" w:hAnsi="Courier New" w:hint="default"/>
      </w:rPr>
    </w:lvl>
    <w:lvl w:ilvl="2" w:tplc="223A4DB2">
      <w:start w:val="1"/>
      <w:numFmt w:val="bullet"/>
      <w:lvlText w:val=""/>
      <w:lvlJc w:val="left"/>
      <w:pPr>
        <w:ind w:left="2520" w:hanging="360"/>
      </w:pPr>
      <w:rPr>
        <w:rFonts w:ascii="Wingdings" w:hAnsi="Wingdings" w:hint="default"/>
      </w:rPr>
    </w:lvl>
    <w:lvl w:ilvl="3" w:tplc="FB8A7352">
      <w:start w:val="1"/>
      <w:numFmt w:val="bullet"/>
      <w:lvlText w:val=""/>
      <w:lvlJc w:val="left"/>
      <w:pPr>
        <w:ind w:left="3240" w:hanging="360"/>
      </w:pPr>
      <w:rPr>
        <w:rFonts w:ascii="Symbol" w:hAnsi="Symbol" w:hint="default"/>
      </w:rPr>
    </w:lvl>
    <w:lvl w:ilvl="4" w:tplc="999EA754">
      <w:start w:val="1"/>
      <w:numFmt w:val="bullet"/>
      <w:lvlText w:val="o"/>
      <w:lvlJc w:val="left"/>
      <w:pPr>
        <w:ind w:left="3960" w:hanging="360"/>
      </w:pPr>
      <w:rPr>
        <w:rFonts w:ascii="Courier New" w:hAnsi="Courier New" w:hint="default"/>
      </w:rPr>
    </w:lvl>
    <w:lvl w:ilvl="5" w:tplc="C3F2966E">
      <w:start w:val="1"/>
      <w:numFmt w:val="bullet"/>
      <w:lvlText w:val=""/>
      <w:lvlJc w:val="left"/>
      <w:pPr>
        <w:ind w:left="4680" w:hanging="360"/>
      </w:pPr>
      <w:rPr>
        <w:rFonts w:ascii="Wingdings" w:hAnsi="Wingdings" w:hint="default"/>
      </w:rPr>
    </w:lvl>
    <w:lvl w:ilvl="6" w:tplc="6F82581E">
      <w:start w:val="1"/>
      <w:numFmt w:val="bullet"/>
      <w:lvlText w:val=""/>
      <w:lvlJc w:val="left"/>
      <w:pPr>
        <w:ind w:left="5400" w:hanging="360"/>
      </w:pPr>
      <w:rPr>
        <w:rFonts w:ascii="Symbol" w:hAnsi="Symbol" w:hint="default"/>
      </w:rPr>
    </w:lvl>
    <w:lvl w:ilvl="7" w:tplc="CD364A2A">
      <w:start w:val="1"/>
      <w:numFmt w:val="bullet"/>
      <w:lvlText w:val="o"/>
      <w:lvlJc w:val="left"/>
      <w:pPr>
        <w:ind w:left="6120" w:hanging="360"/>
      </w:pPr>
      <w:rPr>
        <w:rFonts w:ascii="Courier New" w:hAnsi="Courier New" w:hint="default"/>
      </w:rPr>
    </w:lvl>
    <w:lvl w:ilvl="8" w:tplc="93780E68">
      <w:start w:val="1"/>
      <w:numFmt w:val="bullet"/>
      <w:lvlText w:val=""/>
      <w:lvlJc w:val="left"/>
      <w:pPr>
        <w:ind w:left="6840" w:hanging="360"/>
      </w:pPr>
      <w:rPr>
        <w:rFonts w:ascii="Wingdings" w:hAnsi="Wingdings" w:hint="default"/>
      </w:rPr>
    </w:lvl>
  </w:abstractNum>
  <w:abstractNum w:abstractNumId="2" w15:restartNumberingAfterBreak="0">
    <w:nsid w:val="0C81DC39"/>
    <w:multiLevelType w:val="hybridMultilevel"/>
    <w:tmpl w:val="FFFFFFFF"/>
    <w:lvl w:ilvl="0" w:tplc="F5E04A16">
      <w:start w:val="1"/>
      <w:numFmt w:val="bullet"/>
      <w:lvlText w:val="-"/>
      <w:lvlJc w:val="left"/>
      <w:pPr>
        <w:ind w:left="720" w:hanging="360"/>
      </w:pPr>
      <w:rPr>
        <w:rFonts w:ascii="Aptos" w:hAnsi="Aptos" w:hint="default"/>
      </w:rPr>
    </w:lvl>
    <w:lvl w:ilvl="1" w:tplc="9800E59C">
      <w:start w:val="1"/>
      <w:numFmt w:val="bullet"/>
      <w:lvlText w:val="o"/>
      <w:lvlJc w:val="left"/>
      <w:pPr>
        <w:ind w:left="1440" w:hanging="360"/>
      </w:pPr>
      <w:rPr>
        <w:rFonts w:ascii="Courier New" w:hAnsi="Courier New" w:hint="default"/>
      </w:rPr>
    </w:lvl>
    <w:lvl w:ilvl="2" w:tplc="0DB417A0">
      <w:start w:val="1"/>
      <w:numFmt w:val="bullet"/>
      <w:lvlText w:val=""/>
      <w:lvlJc w:val="left"/>
      <w:pPr>
        <w:ind w:left="2160" w:hanging="360"/>
      </w:pPr>
      <w:rPr>
        <w:rFonts w:ascii="Wingdings" w:hAnsi="Wingdings" w:hint="default"/>
      </w:rPr>
    </w:lvl>
    <w:lvl w:ilvl="3" w:tplc="AB5A084C">
      <w:start w:val="1"/>
      <w:numFmt w:val="bullet"/>
      <w:lvlText w:val=""/>
      <w:lvlJc w:val="left"/>
      <w:pPr>
        <w:ind w:left="2880" w:hanging="360"/>
      </w:pPr>
      <w:rPr>
        <w:rFonts w:ascii="Symbol" w:hAnsi="Symbol" w:hint="default"/>
      </w:rPr>
    </w:lvl>
    <w:lvl w:ilvl="4" w:tplc="A5B20E12">
      <w:start w:val="1"/>
      <w:numFmt w:val="bullet"/>
      <w:lvlText w:val="o"/>
      <w:lvlJc w:val="left"/>
      <w:pPr>
        <w:ind w:left="3600" w:hanging="360"/>
      </w:pPr>
      <w:rPr>
        <w:rFonts w:ascii="Courier New" w:hAnsi="Courier New" w:hint="default"/>
      </w:rPr>
    </w:lvl>
    <w:lvl w:ilvl="5" w:tplc="245EA624">
      <w:start w:val="1"/>
      <w:numFmt w:val="bullet"/>
      <w:lvlText w:val=""/>
      <w:lvlJc w:val="left"/>
      <w:pPr>
        <w:ind w:left="4320" w:hanging="360"/>
      </w:pPr>
      <w:rPr>
        <w:rFonts w:ascii="Wingdings" w:hAnsi="Wingdings" w:hint="default"/>
      </w:rPr>
    </w:lvl>
    <w:lvl w:ilvl="6" w:tplc="3C5ACA90">
      <w:start w:val="1"/>
      <w:numFmt w:val="bullet"/>
      <w:lvlText w:val=""/>
      <w:lvlJc w:val="left"/>
      <w:pPr>
        <w:ind w:left="5040" w:hanging="360"/>
      </w:pPr>
      <w:rPr>
        <w:rFonts w:ascii="Symbol" w:hAnsi="Symbol" w:hint="default"/>
      </w:rPr>
    </w:lvl>
    <w:lvl w:ilvl="7" w:tplc="A62EAF78">
      <w:start w:val="1"/>
      <w:numFmt w:val="bullet"/>
      <w:lvlText w:val="o"/>
      <w:lvlJc w:val="left"/>
      <w:pPr>
        <w:ind w:left="5760" w:hanging="360"/>
      </w:pPr>
      <w:rPr>
        <w:rFonts w:ascii="Courier New" w:hAnsi="Courier New" w:hint="default"/>
      </w:rPr>
    </w:lvl>
    <w:lvl w:ilvl="8" w:tplc="14206648">
      <w:start w:val="1"/>
      <w:numFmt w:val="bullet"/>
      <w:lvlText w:val=""/>
      <w:lvlJc w:val="left"/>
      <w:pPr>
        <w:ind w:left="6480" w:hanging="360"/>
      </w:pPr>
      <w:rPr>
        <w:rFonts w:ascii="Wingdings" w:hAnsi="Wingdings" w:hint="default"/>
      </w:rPr>
    </w:lvl>
  </w:abstractNum>
  <w:abstractNum w:abstractNumId="3" w15:restartNumberingAfterBreak="0">
    <w:nsid w:val="0D775AEE"/>
    <w:multiLevelType w:val="hybridMultilevel"/>
    <w:tmpl w:val="FFFFFFFF"/>
    <w:lvl w:ilvl="0" w:tplc="ED3CAB90">
      <w:start w:val="1"/>
      <w:numFmt w:val="bullet"/>
      <w:lvlText w:val="-"/>
      <w:lvlJc w:val="left"/>
      <w:pPr>
        <w:ind w:left="1080" w:hanging="360"/>
      </w:pPr>
      <w:rPr>
        <w:rFonts w:ascii="Aptos" w:hAnsi="Aptos" w:hint="default"/>
      </w:rPr>
    </w:lvl>
    <w:lvl w:ilvl="1" w:tplc="620E109E">
      <w:start w:val="1"/>
      <w:numFmt w:val="bullet"/>
      <w:lvlText w:val="o"/>
      <w:lvlJc w:val="left"/>
      <w:pPr>
        <w:ind w:left="1800" w:hanging="360"/>
      </w:pPr>
      <w:rPr>
        <w:rFonts w:ascii="Courier New" w:hAnsi="Courier New" w:hint="default"/>
      </w:rPr>
    </w:lvl>
    <w:lvl w:ilvl="2" w:tplc="F90270B8">
      <w:start w:val="1"/>
      <w:numFmt w:val="bullet"/>
      <w:lvlText w:val=""/>
      <w:lvlJc w:val="left"/>
      <w:pPr>
        <w:ind w:left="2520" w:hanging="360"/>
      </w:pPr>
      <w:rPr>
        <w:rFonts w:ascii="Wingdings" w:hAnsi="Wingdings" w:hint="default"/>
      </w:rPr>
    </w:lvl>
    <w:lvl w:ilvl="3" w:tplc="9C76E836">
      <w:start w:val="1"/>
      <w:numFmt w:val="bullet"/>
      <w:lvlText w:val=""/>
      <w:lvlJc w:val="left"/>
      <w:pPr>
        <w:ind w:left="3240" w:hanging="360"/>
      </w:pPr>
      <w:rPr>
        <w:rFonts w:ascii="Symbol" w:hAnsi="Symbol" w:hint="default"/>
      </w:rPr>
    </w:lvl>
    <w:lvl w:ilvl="4" w:tplc="1DEE8EB0">
      <w:start w:val="1"/>
      <w:numFmt w:val="bullet"/>
      <w:lvlText w:val="o"/>
      <w:lvlJc w:val="left"/>
      <w:pPr>
        <w:ind w:left="3960" w:hanging="360"/>
      </w:pPr>
      <w:rPr>
        <w:rFonts w:ascii="Courier New" w:hAnsi="Courier New" w:hint="default"/>
      </w:rPr>
    </w:lvl>
    <w:lvl w:ilvl="5" w:tplc="8FBCB0B6">
      <w:start w:val="1"/>
      <w:numFmt w:val="bullet"/>
      <w:lvlText w:val=""/>
      <w:lvlJc w:val="left"/>
      <w:pPr>
        <w:ind w:left="4680" w:hanging="360"/>
      </w:pPr>
      <w:rPr>
        <w:rFonts w:ascii="Wingdings" w:hAnsi="Wingdings" w:hint="default"/>
      </w:rPr>
    </w:lvl>
    <w:lvl w:ilvl="6" w:tplc="DFDC83BC">
      <w:start w:val="1"/>
      <w:numFmt w:val="bullet"/>
      <w:lvlText w:val=""/>
      <w:lvlJc w:val="left"/>
      <w:pPr>
        <w:ind w:left="5400" w:hanging="360"/>
      </w:pPr>
      <w:rPr>
        <w:rFonts w:ascii="Symbol" w:hAnsi="Symbol" w:hint="default"/>
      </w:rPr>
    </w:lvl>
    <w:lvl w:ilvl="7" w:tplc="2EAE29AA">
      <w:start w:val="1"/>
      <w:numFmt w:val="bullet"/>
      <w:lvlText w:val="o"/>
      <w:lvlJc w:val="left"/>
      <w:pPr>
        <w:ind w:left="6120" w:hanging="360"/>
      </w:pPr>
      <w:rPr>
        <w:rFonts w:ascii="Courier New" w:hAnsi="Courier New" w:hint="default"/>
      </w:rPr>
    </w:lvl>
    <w:lvl w:ilvl="8" w:tplc="EAEE5058">
      <w:start w:val="1"/>
      <w:numFmt w:val="bullet"/>
      <w:lvlText w:val=""/>
      <w:lvlJc w:val="left"/>
      <w:pPr>
        <w:ind w:left="6840" w:hanging="360"/>
      </w:pPr>
      <w:rPr>
        <w:rFonts w:ascii="Wingdings" w:hAnsi="Wingdings" w:hint="default"/>
      </w:rPr>
    </w:lvl>
  </w:abstractNum>
  <w:abstractNum w:abstractNumId="4" w15:restartNumberingAfterBreak="0">
    <w:nsid w:val="0EFF6D9D"/>
    <w:multiLevelType w:val="hybridMultilevel"/>
    <w:tmpl w:val="FFFFFFFF"/>
    <w:lvl w:ilvl="0" w:tplc="E7CAD410">
      <w:start w:val="1"/>
      <w:numFmt w:val="bullet"/>
      <w:lvlText w:val="-"/>
      <w:lvlJc w:val="left"/>
      <w:pPr>
        <w:ind w:left="1080" w:hanging="360"/>
      </w:pPr>
      <w:rPr>
        <w:rFonts w:ascii="Aptos" w:hAnsi="Aptos" w:hint="default"/>
      </w:rPr>
    </w:lvl>
    <w:lvl w:ilvl="1" w:tplc="02A85350">
      <w:start w:val="1"/>
      <w:numFmt w:val="bullet"/>
      <w:lvlText w:val="o"/>
      <w:lvlJc w:val="left"/>
      <w:pPr>
        <w:ind w:left="1800" w:hanging="360"/>
      </w:pPr>
      <w:rPr>
        <w:rFonts w:ascii="Courier New" w:hAnsi="Courier New" w:hint="default"/>
      </w:rPr>
    </w:lvl>
    <w:lvl w:ilvl="2" w:tplc="96B414F0">
      <w:start w:val="1"/>
      <w:numFmt w:val="bullet"/>
      <w:lvlText w:val=""/>
      <w:lvlJc w:val="left"/>
      <w:pPr>
        <w:ind w:left="2520" w:hanging="360"/>
      </w:pPr>
      <w:rPr>
        <w:rFonts w:ascii="Wingdings" w:hAnsi="Wingdings" w:hint="default"/>
      </w:rPr>
    </w:lvl>
    <w:lvl w:ilvl="3" w:tplc="9EC8C48E">
      <w:start w:val="1"/>
      <w:numFmt w:val="bullet"/>
      <w:lvlText w:val=""/>
      <w:lvlJc w:val="left"/>
      <w:pPr>
        <w:ind w:left="3240" w:hanging="360"/>
      </w:pPr>
      <w:rPr>
        <w:rFonts w:ascii="Symbol" w:hAnsi="Symbol" w:hint="default"/>
      </w:rPr>
    </w:lvl>
    <w:lvl w:ilvl="4" w:tplc="16B6A666">
      <w:start w:val="1"/>
      <w:numFmt w:val="bullet"/>
      <w:lvlText w:val="o"/>
      <w:lvlJc w:val="left"/>
      <w:pPr>
        <w:ind w:left="3960" w:hanging="360"/>
      </w:pPr>
      <w:rPr>
        <w:rFonts w:ascii="Courier New" w:hAnsi="Courier New" w:hint="default"/>
      </w:rPr>
    </w:lvl>
    <w:lvl w:ilvl="5" w:tplc="08806B3C">
      <w:start w:val="1"/>
      <w:numFmt w:val="bullet"/>
      <w:lvlText w:val=""/>
      <w:lvlJc w:val="left"/>
      <w:pPr>
        <w:ind w:left="4680" w:hanging="360"/>
      </w:pPr>
      <w:rPr>
        <w:rFonts w:ascii="Wingdings" w:hAnsi="Wingdings" w:hint="default"/>
      </w:rPr>
    </w:lvl>
    <w:lvl w:ilvl="6" w:tplc="60A28BDC">
      <w:start w:val="1"/>
      <w:numFmt w:val="bullet"/>
      <w:lvlText w:val=""/>
      <w:lvlJc w:val="left"/>
      <w:pPr>
        <w:ind w:left="5400" w:hanging="360"/>
      </w:pPr>
      <w:rPr>
        <w:rFonts w:ascii="Symbol" w:hAnsi="Symbol" w:hint="default"/>
      </w:rPr>
    </w:lvl>
    <w:lvl w:ilvl="7" w:tplc="18C0D57E">
      <w:start w:val="1"/>
      <w:numFmt w:val="bullet"/>
      <w:lvlText w:val="o"/>
      <w:lvlJc w:val="left"/>
      <w:pPr>
        <w:ind w:left="6120" w:hanging="360"/>
      </w:pPr>
      <w:rPr>
        <w:rFonts w:ascii="Courier New" w:hAnsi="Courier New" w:hint="default"/>
      </w:rPr>
    </w:lvl>
    <w:lvl w:ilvl="8" w:tplc="E0F22790">
      <w:start w:val="1"/>
      <w:numFmt w:val="bullet"/>
      <w:lvlText w:val=""/>
      <w:lvlJc w:val="left"/>
      <w:pPr>
        <w:ind w:left="6840" w:hanging="360"/>
      </w:pPr>
      <w:rPr>
        <w:rFonts w:ascii="Wingdings" w:hAnsi="Wingdings" w:hint="default"/>
      </w:rPr>
    </w:lvl>
  </w:abstractNum>
  <w:abstractNum w:abstractNumId="5" w15:restartNumberingAfterBreak="0">
    <w:nsid w:val="1268489A"/>
    <w:multiLevelType w:val="hybridMultilevel"/>
    <w:tmpl w:val="D41025A2"/>
    <w:lvl w:ilvl="0" w:tplc="0E10F564">
      <w:start w:val="1"/>
      <w:numFmt w:val="bullet"/>
      <w:lvlText w:val="-"/>
      <w:lvlJc w:val="left"/>
      <w:pPr>
        <w:ind w:left="720" w:hanging="360"/>
      </w:pPr>
      <w:rPr>
        <w:rFonts w:ascii="Aptos" w:hAnsi="Aptos" w:hint="default"/>
      </w:rPr>
    </w:lvl>
    <w:lvl w:ilvl="1" w:tplc="A6D0207C">
      <w:start w:val="1"/>
      <w:numFmt w:val="bullet"/>
      <w:lvlText w:val="o"/>
      <w:lvlJc w:val="left"/>
      <w:pPr>
        <w:ind w:left="1440" w:hanging="360"/>
      </w:pPr>
      <w:rPr>
        <w:rFonts w:ascii="Courier New" w:hAnsi="Courier New" w:hint="default"/>
      </w:rPr>
    </w:lvl>
    <w:lvl w:ilvl="2" w:tplc="AC608BAA">
      <w:start w:val="1"/>
      <w:numFmt w:val="bullet"/>
      <w:lvlText w:val=""/>
      <w:lvlJc w:val="left"/>
      <w:pPr>
        <w:ind w:left="2160" w:hanging="360"/>
      </w:pPr>
      <w:rPr>
        <w:rFonts w:ascii="Wingdings" w:hAnsi="Wingdings" w:hint="default"/>
      </w:rPr>
    </w:lvl>
    <w:lvl w:ilvl="3" w:tplc="67164F10">
      <w:start w:val="1"/>
      <w:numFmt w:val="bullet"/>
      <w:lvlText w:val=""/>
      <w:lvlJc w:val="left"/>
      <w:pPr>
        <w:ind w:left="2880" w:hanging="360"/>
      </w:pPr>
      <w:rPr>
        <w:rFonts w:ascii="Symbol" w:hAnsi="Symbol" w:hint="default"/>
      </w:rPr>
    </w:lvl>
    <w:lvl w:ilvl="4" w:tplc="B24EFB80">
      <w:start w:val="1"/>
      <w:numFmt w:val="bullet"/>
      <w:lvlText w:val="o"/>
      <w:lvlJc w:val="left"/>
      <w:pPr>
        <w:ind w:left="3600" w:hanging="360"/>
      </w:pPr>
      <w:rPr>
        <w:rFonts w:ascii="Courier New" w:hAnsi="Courier New" w:hint="default"/>
      </w:rPr>
    </w:lvl>
    <w:lvl w:ilvl="5" w:tplc="1752F680">
      <w:start w:val="1"/>
      <w:numFmt w:val="bullet"/>
      <w:lvlText w:val=""/>
      <w:lvlJc w:val="left"/>
      <w:pPr>
        <w:ind w:left="4320" w:hanging="360"/>
      </w:pPr>
      <w:rPr>
        <w:rFonts w:ascii="Wingdings" w:hAnsi="Wingdings" w:hint="default"/>
      </w:rPr>
    </w:lvl>
    <w:lvl w:ilvl="6" w:tplc="15E42DCA">
      <w:start w:val="1"/>
      <w:numFmt w:val="bullet"/>
      <w:lvlText w:val=""/>
      <w:lvlJc w:val="left"/>
      <w:pPr>
        <w:ind w:left="5040" w:hanging="360"/>
      </w:pPr>
      <w:rPr>
        <w:rFonts w:ascii="Symbol" w:hAnsi="Symbol" w:hint="default"/>
      </w:rPr>
    </w:lvl>
    <w:lvl w:ilvl="7" w:tplc="1ABCEB02">
      <w:start w:val="1"/>
      <w:numFmt w:val="bullet"/>
      <w:lvlText w:val="o"/>
      <w:lvlJc w:val="left"/>
      <w:pPr>
        <w:ind w:left="5760" w:hanging="360"/>
      </w:pPr>
      <w:rPr>
        <w:rFonts w:ascii="Courier New" w:hAnsi="Courier New" w:hint="default"/>
      </w:rPr>
    </w:lvl>
    <w:lvl w:ilvl="8" w:tplc="5AFCDA34">
      <w:start w:val="1"/>
      <w:numFmt w:val="bullet"/>
      <w:lvlText w:val=""/>
      <w:lvlJc w:val="left"/>
      <w:pPr>
        <w:ind w:left="6480" w:hanging="360"/>
      </w:pPr>
      <w:rPr>
        <w:rFonts w:ascii="Wingdings" w:hAnsi="Wingdings" w:hint="default"/>
      </w:rPr>
    </w:lvl>
  </w:abstractNum>
  <w:abstractNum w:abstractNumId="6" w15:restartNumberingAfterBreak="0">
    <w:nsid w:val="1777C4F7"/>
    <w:multiLevelType w:val="hybridMultilevel"/>
    <w:tmpl w:val="B9488A96"/>
    <w:lvl w:ilvl="0" w:tplc="47E0BB08">
      <w:start w:val="1"/>
      <w:numFmt w:val="bullet"/>
      <w:lvlText w:val="-"/>
      <w:lvlJc w:val="left"/>
      <w:pPr>
        <w:ind w:left="720" w:hanging="360"/>
      </w:pPr>
      <w:rPr>
        <w:rFonts w:ascii="Aptos" w:hAnsi="Aptos" w:hint="default"/>
      </w:rPr>
    </w:lvl>
    <w:lvl w:ilvl="1" w:tplc="A93CD3E2">
      <w:start w:val="1"/>
      <w:numFmt w:val="bullet"/>
      <w:lvlText w:val="o"/>
      <w:lvlJc w:val="left"/>
      <w:pPr>
        <w:ind w:left="1440" w:hanging="360"/>
      </w:pPr>
      <w:rPr>
        <w:rFonts w:ascii="Courier New" w:hAnsi="Courier New" w:hint="default"/>
      </w:rPr>
    </w:lvl>
    <w:lvl w:ilvl="2" w:tplc="FD60E0AE">
      <w:start w:val="1"/>
      <w:numFmt w:val="bullet"/>
      <w:lvlText w:val=""/>
      <w:lvlJc w:val="left"/>
      <w:pPr>
        <w:ind w:left="2160" w:hanging="360"/>
      </w:pPr>
      <w:rPr>
        <w:rFonts w:ascii="Wingdings" w:hAnsi="Wingdings" w:hint="default"/>
      </w:rPr>
    </w:lvl>
    <w:lvl w:ilvl="3" w:tplc="338E5A18">
      <w:start w:val="1"/>
      <w:numFmt w:val="bullet"/>
      <w:lvlText w:val=""/>
      <w:lvlJc w:val="left"/>
      <w:pPr>
        <w:ind w:left="2880" w:hanging="360"/>
      </w:pPr>
      <w:rPr>
        <w:rFonts w:ascii="Symbol" w:hAnsi="Symbol" w:hint="default"/>
      </w:rPr>
    </w:lvl>
    <w:lvl w:ilvl="4" w:tplc="DD3CEC5E">
      <w:start w:val="1"/>
      <w:numFmt w:val="bullet"/>
      <w:lvlText w:val="o"/>
      <w:lvlJc w:val="left"/>
      <w:pPr>
        <w:ind w:left="3600" w:hanging="360"/>
      </w:pPr>
      <w:rPr>
        <w:rFonts w:ascii="Courier New" w:hAnsi="Courier New" w:hint="default"/>
      </w:rPr>
    </w:lvl>
    <w:lvl w:ilvl="5" w:tplc="761457BE">
      <w:start w:val="1"/>
      <w:numFmt w:val="bullet"/>
      <w:lvlText w:val=""/>
      <w:lvlJc w:val="left"/>
      <w:pPr>
        <w:ind w:left="4320" w:hanging="360"/>
      </w:pPr>
      <w:rPr>
        <w:rFonts w:ascii="Wingdings" w:hAnsi="Wingdings" w:hint="default"/>
      </w:rPr>
    </w:lvl>
    <w:lvl w:ilvl="6" w:tplc="862EF6E6">
      <w:start w:val="1"/>
      <w:numFmt w:val="bullet"/>
      <w:lvlText w:val=""/>
      <w:lvlJc w:val="left"/>
      <w:pPr>
        <w:ind w:left="5040" w:hanging="360"/>
      </w:pPr>
      <w:rPr>
        <w:rFonts w:ascii="Symbol" w:hAnsi="Symbol" w:hint="default"/>
      </w:rPr>
    </w:lvl>
    <w:lvl w:ilvl="7" w:tplc="8FFE8548">
      <w:start w:val="1"/>
      <w:numFmt w:val="bullet"/>
      <w:lvlText w:val="o"/>
      <w:lvlJc w:val="left"/>
      <w:pPr>
        <w:ind w:left="5760" w:hanging="360"/>
      </w:pPr>
      <w:rPr>
        <w:rFonts w:ascii="Courier New" w:hAnsi="Courier New" w:hint="default"/>
      </w:rPr>
    </w:lvl>
    <w:lvl w:ilvl="8" w:tplc="96023DE0">
      <w:start w:val="1"/>
      <w:numFmt w:val="bullet"/>
      <w:lvlText w:val=""/>
      <w:lvlJc w:val="left"/>
      <w:pPr>
        <w:ind w:left="6480" w:hanging="360"/>
      </w:pPr>
      <w:rPr>
        <w:rFonts w:ascii="Wingdings" w:hAnsi="Wingdings" w:hint="default"/>
      </w:rPr>
    </w:lvl>
  </w:abstractNum>
  <w:abstractNum w:abstractNumId="7" w15:restartNumberingAfterBreak="0">
    <w:nsid w:val="1E447E62"/>
    <w:multiLevelType w:val="hybridMultilevel"/>
    <w:tmpl w:val="FFFFFFFF"/>
    <w:lvl w:ilvl="0" w:tplc="7548CA50">
      <w:start w:val="1"/>
      <w:numFmt w:val="bullet"/>
      <w:lvlText w:val="-"/>
      <w:lvlJc w:val="left"/>
      <w:pPr>
        <w:ind w:left="720" w:hanging="360"/>
      </w:pPr>
      <w:rPr>
        <w:rFonts w:ascii="Aptos" w:hAnsi="Aptos" w:hint="default"/>
      </w:rPr>
    </w:lvl>
    <w:lvl w:ilvl="1" w:tplc="1ACC6648">
      <w:start w:val="1"/>
      <w:numFmt w:val="bullet"/>
      <w:lvlText w:val="o"/>
      <w:lvlJc w:val="left"/>
      <w:pPr>
        <w:ind w:left="1440" w:hanging="360"/>
      </w:pPr>
      <w:rPr>
        <w:rFonts w:ascii="Courier New" w:hAnsi="Courier New" w:hint="default"/>
      </w:rPr>
    </w:lvl>
    <w:lvl w:ilvl="2" w:tplc="4F34CBF2">
      <w:start w:val="1"/>
      <w:numFmt w:val="bullet"/>
      <w:lvlText w:val=""/>
      <w:lvlJc w:val="left"/>
      <w:pPr>
        <w:ind w:left="2160" w:hanging="360"/>
      </w:pPr>
      <w:rPr>
        <w:rFonts w:ascii="Wingdings" w:hAnsi="Wingdings" w:hint="default"/>
      </w:rPr>
    </w:lvl>
    <w:lvl w:ilvl="3" w:tplc="85B878BE">
      <w:start w:val="1"/>
      <w:numFmt w:val="bullet"/>
      <w:lvlText w:val=""/>
      <w:lvlJc w:val="left"/>
      <w:pPr>
        <w:ind w:left="2880" w:hanging="360"/>
      </w:pPr>
      <w:rPr>
        <w:rFonts w:ascii="Symbol" w:hAnsi="Symbol" w:hint="default"/>
      </w:rPr>
    </w:lvl>
    <w:lvl w:ilvl="4" w:tplc="700A896C">
      <w:start w:val="1"/>
      <w:numFmt w:val="bullet"/>
      <w:lvlText w:val="o"/>
      <w:lvlJc w:val="left"/>
      <w:pPr>
        <w:ind w:left="3600" w:hanging="360"/>
      </w:pPr>
      <w:rPr>
        <w:rFonts w:ascii="Courier New" w:hAnsi="Courier New" w:hint="default"/>
      </w:rPr>
    </w:lvl>
    <w:lvl w:ilvl="5" w:tplc="958C8054">
      <w:start w:val="1"/>
      <w:numFmt w:val="bullet"/>
      <w:lvlText w:val=""/>
      <w:lvlJc w:val="left"/>
      <w:pPr>
        <w:ind w:left="4320" w:hanging="360"/>
      </w:pPr>
      <w:rPr>
        <w:rFonts w:ascii="Wingdings" w:hAnsi="Wingdings" w:hint="default"/>
      </w:rPr>
    </w:lvl>
    <w:lvl w:ilvl="6" w:tplc="A1D87DFE">
      <w:start w:val="1"/>
      <w:numFmt w:val="bullet"/>
      <w:lvlText w:val=""/>
      <w:lvlJc w:val="left"/>
      <w:pPr>
        <w:ind w:left="5040" w:hanging="360"/>
      </w:pPr>
      <w:rPr>
        <w:rFonts w:ascii="Symbol" w:hAnsi="Symbol" w:hint="default"/>
      </w:rPr>
    </w:lvl>
    <w:lvl w:ilvl="7" w:tplc="1BFE666A">
      <w:start w:val="1"/>
      <w:numFmt w:val="bullet"/>
      <w:lvlText w:val="o"/>
      <w:lvlJc w:val="left"/>
      <w:pPr>
        <w:ind w:left="5760" w:hanging="360"/>
      </w:pPr>
      <w:rPr>
        <w:rFonts w:ascii="Courier New" w:hAnsi="Courier New" w:hint="default"/>
      </w:rPr>
    </w:lvl>
    <w:lvl w:ilvl="8" w:tplc="7EFAB616">
      <w:start w:val="1"/>
      <w:numFmt w:val="bullet"/>
      <w:lvlText w:val=""/>
      <w:lvlJc w:val="left"/>
      <w:pPr>
        <w:ind w:left="6480" w:hanging="360"/>
      </w:pPr>
      <w:rPr>
        <w:rFonts w:ascii="Wingdings" w:hAnsi="Wingdings" w:hint="default"/>
      </w:rPr>
    </w:lvl>
  </w:abstractNum>
  <w:abstractNum w:abstractNumId="8" w15:restartNumberingAfterBreak="0">
    <w:nsid w:val="1F7C07D7"/>
    <w:multiLevelType w:val="multilevel"/>
    <w:tmpl w:val="ED8E1DD2"/>
    <w:lvl w:ilvl="0">
      <w:start w:val="1"/>
      <w:numFmt w:val="bullet"/>
      <w:pStyle w:val="Aufzhlungszeichen"/>
      <w:lvlText w:val=""/>
      <w:lvlJc w:val="left"/>
      <w:pPr>
        <w:ind w:left="360" w:hanging="360"/>
      </w:pPr>
      <w:rPr>
        <w:rFonts w:ascii="Symbol" w:hAnsi="Symbol" w:hint="default"/>
        <w:color w:val="0B5E1B"/>
      </w:rPr>
    </w:lvl>
    <w:lvl w:ilvl="1">
      <w:start w:val="1"/>
      <w:numFmt w:val="bullet"/>
      <w:lvlText w:val=""/>
      <w:lvlJc w:val="left"/>
      <w:pPr>
        <w:ind w:left="490" w:hanging="227"/>
      </w:pPr>
      <w:rPr>
        <w:rFonts w:ascii="Symbol" w:hAnsi="Symbol" w:hint="default"/>
        <w:color w:val="93CE97"/>
      </w:rPr>
    </w:lvl>
    <w:lvl w:ilvl="2">
      <w:start w:val="1"/>
      <w:numFmt w:val="bullet"/>
      <w:lvlText w:val=""/>
      <w:lvlJc w:val="left"/>
      <w:pPr>
        <w:ind w:left="1516" w:hanging="360"/>
      </w:pPr>
      <w:rPr>
        <w:rFonts w:ascii="Symbol" w:hAnsi="Symbol" w:hint="default"/>
        <w:color w:val="BFBFBF" w:themeColor="background1" w:themeShade="BF"/>
      </w:rPr>
    </w:lvl>
    <w:lvl w:ilvl="3">
      <w:start w:val="1"/>
      <w:numFmt w:val="bullet"/>
      <w:lvlText w:val="o"/>
      <w:lvlJc w:val="left"/>
      <w:pPr>
        <w:ind w:left="2236" w:hanging="360"/>
      </w:pPr>
      <w:rPr>
        <w:rFonts w:ascii="Symbol" w:hAnsi="Symbol" w:hint="default"/>
        <w:color w:val="4CA376"/>
      </w:rPr>
    </w:lvl>
    <w:lvl w:ilvl="4">
      <w:start w:val="1"/>
      <w:numFmt w:val="bullet"/>
      <w:lvlText w:val="o"/>
      <w:lvlJc w:val="left"/>
      <w:pPr>
        <w:ind w:left="2956" w:hanging="360"/>
      </w:pPr>
      <w:rPr>
        <w:rFonts w:ascii="Courier New" w:hAnsi="Courier New" w:hint="default"/>
      </w:rPr>
    </w:lvl>
    <w:lvl w:ilvl="5">
      <w:start w:val="1"/>
      <w:numFmt w:val="bullet"/>
      <w:lvlText w:val=""/>
      <w:lvlJc w:val="left"/>
      <w:pPr>
        <w:ind w:left="3676" w:hanging="360"/>
      </w:pPr>
      <w:rPr>
        <w:rFonts w:ascii="Wingdings" w:hAnsi="Wingdings" w:hint="default"/>
      </w:rPr>
    </w:lvl>
    <w:lvl w:ilvl="6">
      <w:start w:val="1"/>
      <w:numFmt w:val="bullet"/>
      <w:lvlText w:val=""/>
      <w:lvlJc w:val="left"/>
      <w:pPr>
        <w:ind w:left="4396" w:hanging="360"/>
      </w:pPr>
      <w:rPr>
        <w:rFonts w:ascii="Symbol" w:hAnsi="Symbol" w:hint="default"/>
      </w:rPr>
    </w:lvl>
    <w:lvl w:ilvl="7">
      <w:start w:val="1"/>
      <w:numFmt w:val="bullet"/>
      <w:lvlText w:val="o"/>
      <w:lvlJc w:val="left"/>
      <w:pPr>
        <w:ind w:left="5116" w:hanging="360"/>
      </w:pPr>
      <w:rPr>
        <w:rFonts w:ascii="Courier New" w:hAnsi="Courier New" w:hint="default"/>
      </w:rPr>
    </w:lvl>
    <w:lvl w:ilvl="8">
      <w:start w:val="1"/>
      <w:numFmt w:val="bullet"/>
      <w:lvlText w:val=""/>
      <w:lvlJc w:val="left"/>
      <w:pPr>
        <w:ind w:left="5836" w:hanging="360"/>
      </w:pPr>
      <w:rPr>
        <w:rFonts w:ascii="Wingdings" w:hAnsi="Wingdings" w:hint="default"/>
      </w:rPr>
    </w:lvl>
  </w:abstractNum>
  <w:abstractNum w:abstractNumId="9" w15:restartNumberingAfterBreak="0">
    <w:nsid w:val="200636DA"/>
    <w:multiLevelType w:val="hybridMultilevel"/>
    <w:tmpl w:val="05AC0308"/>
    <w:lvl w:ilvl="0" w:tplc="B734ED84">
      <w:start w:val="1"/>
      <w:numFmt w:val="bullet"/>
      <w:pStyle w:val="Aufzhlungszeichen2"/>
      <w:lvlText w:val=""/>
      <w:lvlJc w:val="left"/>
      <w:pPr>
        <w:tabs>
          <w:tab w:val="num" w:pos="717"/>
        </w:tabs>
        <w:ind w:left="717" w:hanging="360"/>
      </w:pPr>
      <w:rPr>
        <w:rFonts w:ascii="Symbol" w:hAnsi="Symbol" w:hint="default"/>
        <w:color w:val="4CA376"/>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10" w15:restartNumberingAfterBreak="0">
    <w:nsid w:val="278CDBCA"/>
    <w:multiLevelType w:val="hybridMultilevel"/>
    <w:tmpl w:val="FFFFFFFF"/>
    <w:lvl w:ilvl="0" w:tplc="C60E9494">
      <w:start w:val="1"/>
      <w:numFmt w:val="bullet"/>
      <w:lvlText w:val=""/>
      <w:lvlJc w:val="left"/>
      <w:pPr>
        <w:ind w:left="720" w:hanging="360"/>
      </w:pPr>
      <w:rPr>
        <w:rFonts w:ascii="Symbol" w:hAnsi="Symbol" w:hint="default"/>
      </w:rPr>
    </w:lvl>
    <w:lvl w:ilvl="1" w:tplc="90EA01D4">
      <w:start w:val="1"/>
      <w:numFmt w:val="bullet"/>
      <w:lvlText w:val="o"/>
      <w:lvlJc w:val="left"/>
      <w:pPr>
        <w:ind w:left="1440" w:hanging="360"/>
      </w:pPr>
      <w:rPr>
        <w:rFonts w:ascii="Courier New" w:hAnsi="Courier New" w:hint="default"/>
      </w:rPr>
    </w:lvl>
    <w:lvl w:ilvl="2" w:tplc="900CA96C">
      <w:start w:val="1"/>
      <w:numFmt w:val="bullet"/>
      <w:lvlText w:val=""/>
      <w:lvlJc w:val="left"/>
      <w:pPr>
        <w:ind w:left="2160" w:hanging="360"/>
      </w:pPr>
      <w:rPr>
        <w:rFonts w:ascii="Wingdings" w:hAnsi="Wingdings" w:hint="default"/>
      </w:rPr>
    </w:lvl>
    <w:lvl w:ilvl="3" w:tplc="2AB2762A">
      <w:start w:val="1"/>
      <w:numFmt w:val="bullet"/>
      <w:lvlText w:val=""/>
      <w:lvlJc w:val="left"/>
      <w:pPr>
        <w:ind w:left="2880" w:hanging="360"/>
      </w:pPr>
      <w:rPr>
        <w:rFonts w:ascii="Symbol" w:hAnsi="Symbol" w:hint="default"/>
      </w:rPr>
    </w:lvl>
    <w:lvl w:ilvl="4" w:tplc="AA924E2E">
      <w:start w:val="1"/>
      <w:numFmt w:val="bullet"/>
      <w:lvlText w:val="o"/>
      <w:lvlJc w:val="left"/>
      <w:pPr>
        <w:ind w:left="3600" w:hanging="360"/>
      </w:pPr>
      <w:rPr>
        <w:rFonts w:ascii="Courier New" w:hAnsi="Courier New" w:hint="default"/>
      </w:rPr>
    </w:lvl>
    <w:lvl w:ilvl="5" w:tplc="CCB82AB8">
      <w:start w:val="1"/>
      <w:numFmt w:val="bullet"/>
      <w:lvlText w:val=""/>
      <w:lvlJc w:val="left"/>
      <w:pPr>
        <w:ind w:left="4320" w:hanging="360"/>
      </w:pPr>
      <w:rPr>
        <w:rFonts w:ascii="Wingdings" w:hAnsi="Wingdings" w:hint="default"/>
      </w:rPr>
    </w:lvl>
    <w:lvl w:ilvl="6" w:tplc="35DA7194">
      <w:start w:val="1"/>
      <w:numFmt w:val="bullet"/>
      <w:lvlText w:val=""/>
      <w:lvlJc w:val="left"/>
      <w:pPr>
        <w:ind w:left="5040" w:hanging="360"/>
      </w:pPr>
      <w:rPr>
        <w:rFonts w:ascii="Symbol" w:hAnsi="Symbol" w:hint="default"/>
      </w:rPr>
    </w:lvl>
    <w:lvl w:ilvl="7" w:tplc="9A24EFAA">
      <w:start w:val="1"/>
      <w:numFmt w:val="bullet"/>
      <w:lvlText w:val="o"/>
      <w:lvlJc w:val="left"/>
      <w:pPr>
        <w:ind w:left="5760" w:hanging="360"/>
      </w:pPr>
      <w:rPr>
        <w:rFonts w:ascii="Courier New" w:hAnsi="Courier New" w:hint="default"/>
      </w:rPr>
    </w:lvl>
    <w:lvl w:ilvl="8" w:tplc="FCC258CE">
      <w:start w:val="1"/>
      <w:numFmt w:val="bullet"/>
      <w:lvlText w:val=""/>
      <w:lvlJc w:val="left"/>
      <w:pPr>
        <w:ind w:left="6480" w:hanging="360"/>
      </w:pPr>
      <w:rPr>
        <w:rFonts w:ascii="Wingdings" w:hAnsi="Wingdings" w:hint="default"/>
      </w:rPr>
    </w:lvl>
  </w:abstractNum>
  <w:abstractNum w:abstractNumId="11" w15:restartNumberingAfterBreak="0">
    <w:nsid w:val="291DA5C1"/>
    <w:multiLevelType w:val="hybridMultilevel"/>
    <w:tmpl w:val="D576A98E"/>
    <w:lvl w:ilvl="0" w:tplc="20B06298">
      <w:start w:val="1"/>
      <w:numFmt w:val="bullet"/>
      <w:lvlText w:val=""/>
      <w:lvlJc w:val="left"/>
      <w:pPr>
        <w:ind w:left="1080" w:hanging="360"/>
      </w:pPr>
      <w:rPr>
        <w:rFonts w:ascii="Symbol" w:hAnsi="Symbol" w:hint="default"/>
      </w:rPr>
    </w:lvl>
    <w:lvl w:ilvl="1" w:tplc="D96C9284">
      <w:start w:val="1"/>
      <w:numFmt w:val="bullet"/>
      <w:lvlText w:val="o"/>
      <w:lvlJc w:val="left"/>
      <w:pPr>
        <w:ind w:left="1800" w:hanging="360"/>
      </w:pPr>
      <w:rPr>
        <w:rFonts w:ascii="Courier New" w:hAnsi="Courier New" w:hint="default"/>
      </w:rPr>
    </w:lvl>
    <w:lvl w:ilvl="2" w:tplc="79CE4CB6">
      <w:start w:val="1"/>
      <w:numFmt w:val="bullet"/>
      <w:lvlText w:val=""/>
      <w:lvlJc w:val="left"/>
      <w:pPr>
        <w:ind w:left="2520" w:hanging="360"/>
      </w:pPr>
      <w:rPr>
        <w:rFonts w:ascii="Wingdings" w:hAnsi="Wingdings" w:hint="default"/>
      </w:rPr>
    </w:lvl>
    <w:lvl w:ilvl="3" w:tplc="47B20138">
      <w:start w:val="1"/>
      <w:numFmt w:val="bullet"/>
      <w:lvlText w:val=""/>
      <w:lvlJc w:val="left"/>
      <w:pPr>
        <w:ind w:left="3240" w:hanging="360"/>
      </w:pPr>
      <w:rPr>
        <w:rFonts w:ascii="Symbol" w:hAnsi="Symbol" w:hint="default"/>
      </w:rPr>
    </w:lvl>
    <w:lvl w:ilvl="4" w:tplc="2664419E">
      <w:start w:val="1"/>
      <w:numFmt w:val="bullet"/>
      <w:lvlText w:val="o"/>
      <w:lvlJc w:val="left"/>
      <w:pPr>
        <w:ind w:left="3960" w:hanging="360"/>
      </w:pPr>
      <w:rPr>
        <w:rFonts w:ascii="Courier New" w:hAnsi="Courier New" w:hint="default"/>
      </w:rPr>
    </w:lvl>
    <w:lvl w:ilvl="5" w:tplc="D7FEB680">
      <w:start w:val="1"/>
      <w:numFmt w:val="bullet"/>
      <w:lvlText w:val=""/>
      <w:lvlJc w:val="left"/>
      <w:pPr>
        <w:ind w:left="4680" w:hanging="360"/>
      </w:pPr>
      <w:rPr>
        <w:rFonts w:ascii="Wingdings" w:hAnsi="Wingdings" w:hint="default"/>
      </w:rPr>
    </w:lvl>
    <w:lvl w:ilvl="6" w:tplc="C2F27336">
      <w:start w:val="1"/>
      <w:numFmt w:val="bullet"/>
      <w:lvlText w:val=""/>
      <w:lvlJc w:val="left"/>
      <w:pPr>
        <w:ind w:left="5400" w:hanging="360"/>
      </w:pPr>
      <w:rPr>
        <w:rFonts w:ascii="Symbol" w:hAnsi="Symbol" w:hint="default"/>
      </w:rPr>
    </w:lvl>
    <w:lvl w:ilvl="7" w:tplc="4ABC5EB6">
      <w:start w:val="1"/>
      <w:numFmt w:val="bullet"/>
      <w:lvlText w:val="o"/>
      <w:lvlJc w:val="left"/>
      <w:pPr>
        <w:ind w:left="6120" w:hanging="360"/>
      </w:pPr>
      <w:rPr>
        <w:rFonts w:ascii="Courier New" w:hAnsi="Courier New" w:hint="default"/>
      </w:rPr>
    </w:lvl>
    <w:lvl w:ilvl="8" w:tplc="C7C0A612">
      <w:start w:val="1"/>
      <w:numFmt w:val="bullet"/>
      <w:lvlText w:val=""/>
      <w:lvlJc w:val="left"/>
      <w:pPr>
        <w:ind w:left="6840" w:hanging="360"/>
      </w:pPr>
      <w:rPr>
        <w:rFonts w:ascii="Wingdings" w:hAnsi="Wingdings" w:hint="default"/>
      </w:rPr>
    </w:lvl>
  </w:abstractNum>
  <w:abstractNum w:abstractNumId="12" w15:restartNumberingAfterBreak="0">
    <w:nsid w:val="291E5B80"/>
    <w:multiLevelType w:val="hybridMultilevel"/>
    <w:tmpl w:val="FFFFFFFF"/>
    <w:lvl w:ilvl="0" w:tplc="AFEA5784">
      <w:start w:val="1"/>
      <w:numFmt w:val="bullet"/>
      <w:lvlText w:val=""/>
      <w:lvlJc w:val="left"/>
      <w:pPr>
        <w:ind w:left="1080" w:hanging="360"/>
      </w:pPr>
      <w:rPr>
        <w:rFonts w:ascii="Symbol" w:hAnsi="Symbol" w:hint="default"/>
      </w:rPr>
    </w:lvl>
    <w:lvl w:ilvl="1" w:tplc="C94859BA">
      <w:start w:val="1"/>
      <w:numFmt w:val="bullet"/>
      <w:lvlText w:val="o"/>
      <w:lvlJc w:val="left"/>
      <w:pPr>
        <w:ind w:left="1800" w:hanging="360"/>
      </w:pPr>
      <w:rPr>
        <w:rFonts w:ascii="Courier New" w:hAnsi="Courier New" w:hint="default"/>
      </w:rPr>
    </w:lvl>
    <w:lvl w:ilvl="2" w:tplc="B8CE57DC">
      <w:start w:val="1"/>
      <w:numFmt w:val="bullet"/>
      <w:lvlText w:val=""/>
      <w:lvlJc w:val="left"/>
      <w:pPr>
        <w:ind w:left="2520" w:hanging="360"/>
      </w:pPr>
      <w:rPr>
        <w:rFonts w:ascii="Wingdings" w:hAnsi="Wingdings" w:hint="default"/>
      </w:rPr>
    </w:lvl>
    <w:lvl w:ilvl="3" w:tplc="2182CD0A">
      <w:start w:val="1"/>
      <w:numFmt w:val="bullet"/>
      <w:lvlText w:val=""/>
      <w:lvlJc w:val="left"/>
      <w:pPr>
        <w:ind w:left="3240" w:hanging="360"/>
      </w:pPr>
      <w:rPr>
        <w:rFonts w:ascii="Symbol" w:hAnsi="Symbol" w:hint="default"/>
      </w:rPr>
    </w:lvl>
    <w:lvl w:ilvl="4" w:tplc="AF26E16E">
      <w:start w:val="1"/>
      <w:numFmt w:val="bullet"/>
      <w:lvlText w:val="o"/>
      <w:lvlJc w:val="left"/>
      <w:pPr>
        <w:ind w:left="3960" w:hanging="360"/>
      </w:pPr>
      <w:rPr>
        <w:rFonts w:ascii="Courier New" w:hAnsi="Courier New" w:hint="default"/>
      </w:rPr>
    </w:lvl>
    <w:lvl w:ilvl="5" w:tplc="CEAE907C">
      <w:start w:val="1"/>
      <w:numFmt w:val="bullet"/>
      <w:lvlText w:val=""/>
      <w:lvlJc w:val="left"/>
      <w:pPr>
        <w:ind w:left="4680" w:hanging="360"/>
      </w:pPr>
      <w:rPr>
        <w:rFonts w:ascii="Wingdings" w:hAnsi="Wingdings" w:hint="default"/>
      </w:rPr>
    </w:lvl>
    <w:lvl w:ilvl="6" w:tplc="8D161D68">
      <w:start w:val="1"/>
      <w:numFmt w:val="bullet"/>
      <w:lvlText w:val=""/>
      <w:lvlJc w:val="left"/>
      <w:pPr>
        <w:ind w:left="5400" w:hanging="360"/>
      </w:pPr>
      <w:rPr>
        <w:rFonts w:ascii="Symbol" w:hAnsi="Symbol" w:hint="default"/>
      </w:rPr>
    </w:lvl>
    <w:lvl w:ilvl="7" w:tplc="AA121F5A">
      <w:start w:val="1"/>
      <w:numFmt w:val="bullet"/>
      <w:lvlText w:val="o"/>
      <w:lvlJc w:val="left"/>
      <w:pPr>
        <w:ind w:left="6120" w:hanging="360"/>
      </w:pPr>
      <w:rPr>
        <w:rFonts w:ascii="Courier New" w:hAnsi="Courier New" w:hint="default"/>
      </w:rPr>
    </w:lvl>
    <w:lvl w:ilvl="8" w:tplc="4AE806E6">
      <w:start w:val="1"/>
      <w:numFmt w:val="bullet"/>
      <w:lvlText w:val=""/>
      <w:lvlJc w:val="left"/>
      <w:pPr>
        <w:ind w:left="6840" w:hanging="360"/>
      </w:pPr>
      <w:rPr>
        <w:rFonts w:ascii="Wingdings" w:hAnsi="Wingdings" w:hint="default"/>
      </w:rPr>
    </w:lvl>
  </w:abstractNum>
  <w:abstractNum w:abstractNumId="13" w15:restartNumberingAfterBreak="0">
    <w:nsid w:val="2AD91640"/>
    <w:multiLevelType w:val="hybridMultilevel"/>
    <w:tmpl w:val="FFFFFFFF"/>
    <w:lvl w:ilvl="0" w:tplc="45762A24">
      <w:start w:val="1"/>
      <w:numFmt w:val="bullet"/>
      <w:lvlText w:val="-"/>
      <w:lvlJc w:val="left"/>
      <w:pPr>
        <w:ind w:left="1080" w:hanging="360"/>
      </w:pPr>
      <w:rPr>
        <w:rFonts w:ascii="Aptos" w:hAnsi="Aptos" w:hint="default"/>
      </w:rPr>
    </w:lvl>
    <w:lvl w:ilvl="1" w:tplc="ED14CF82">
      <w:start w:val="1"/>
      <w:numFmt w:val="bullet"/>
      <w:lvlText w:val="o"/>
      <w:lvlJc w:val="left"/>
      <w:pPr>
        <w:ind w:left="1800" w:hanging="360"/>
      </w:pPr>
      <w:rPr>
        <w:rFonts w:ascii="Courier New" w:hAnsi="Courier New" w:hint="default"/>
      </w:rPr>
    </w:lvl>
    <w:lvl w:ilvl="2" w:tplc="35706320">
      <w:start w:val="1"/>
      <w:numFmt w:val="bullet"/>
      <w:lvlText w:val=""/>
      <w:lvlJc w:val="left"/>
      <w:pPr>
        <w:ind w:left="2520" w:hanging="360"/>
      </w:pPr>
      <w:rPr>
        <w:rFonts w:ascii="Wingdings" w:hAnsi="Wingdings" w:hint="default"/>
      </w:rPr>
    </w:lvl>
    <w:lvl w:ilvl="3" w:tplc="48160BF6">
      <w:start w:val="1"/>
      <w:numFmt w:val="bullet"/>
      <w:lvlText w:val=""/>
      <w:lvlJc w:val="left"/>
      <w:pPr>
        <w:ind w:left="3240" w:hanging="360"/>
      </w:pPr>
      <w:rPr>
        <w:rFonts w:ascii="Symbol" w:hAnsi="Symbol" w:hint="default"/>
      </w:rPr>
    </w:lvl>
    <w:lvl w:ilvl="4" w:tplc="5F3E6104">
      <w:start w:val="1"/>
      <w:numFmt w:val="bullet"/>
      <w:lvlText w:val="o"/>
      <w:lvlJc w:val="left"/>
      <w:pPr>
        <w:ind w:left="3960" w:hanging="360"/>
      </w:pPr>
      <w:rPr>
        <w:rFonts w:ascii="Courier New" w:hAnsi="Courier New" w:hint="default"/>
      </w:rPr>
    </w:lvl>
    <w:lvl w:ilvl="5" w:tplc="653C1A36">
      <w:start w:val="1"/>
      <w:numFmt w:val="bullet"/>
      <w:lvlText w:val=""/>
      <w:lvlJc w:val="left"/>
      <w:pPr>
        <w:ind w:left="4680" w:hanging="360"/>
      </w:pPr>
      <w:rPr>
        <w:rFonts w:ascii="Wingdings" w:hAnsi="Wingdings" w:hint="default"/>
      </w:rPr>
    </w:lvl>
    <w:lvl w:ilvl="6" w:tplc="DDB03516">
      <w:start w:val="1"/>
      <w:numFmt w:val="bullet"/>
      <w:lvlText w:val=""/>
      <w:lvlJc w:val="left"/>
      <w:pPr>
        <w:ind w:left="5400" w:hanging="360"/>
      </w:pPr>
      <w:rPr>
        <w:rFonts w:ascii="Symbol" w:hAnsi="Symbol" w:hint="default"/>
      </w:rPr>
    </w:lvl>
    <w:lvl w:ilvl="7" w:tplc="D6F87896">
      <w:start w:val="1"/>
      <w:numFmt w:val="bullet"/>
      <w:lvlText w:val="o"/>
      <w:lvlJc w:val="left"/>
      <w:pPr>
        <w:ind w:left="6120" w:hanging="360"/>
      </w:pPr>
      <w:rPr>
        <w:rFonts w:ascii="Courier New" w:hAnsi="Courier New" w:hint="default"/>
      </w:rPr>
    </w:lvl>
    <w:lvl w:ilvl="8" w:tplc="8D6E4516">
      <w:start w:val="1"/>
      <w:numFmt w:val="bullet"/>
      <w:lvlText w:val=""/>
      <w:lvlJc w:val="left"/>
      <w:pPr>
        <w:ind w:left="6840" w:hanging="360"/>
      </w:pPr>
      <w:rPr>
        <w:rFonts w:ascii="Wingdings" w:hAnsi="Wingdings" w:hint="default"/>
      </w:rPr>
    </w:lvl>
  </w:abstractNum>
  <w:abstractNum w:abstractNumId="14" w15:restartNumberingAfterBreak="0">
    <w:nsid w:val="2C9D5213"/>
    <w:multiLevelType w:val="hybridMultilevel"/>
    <w:tmpl w:val="FFFFFFFF"/>
    <w:lvl w:ilvl="0" w:tplc="84703476">
      <w:start w:val="1"/>
      <w:numFmt w:val="bullet"/>
      <w:lvlText w:val=""/>
      <w:lvlJc w:val="left"/>
      <w:pPr>
        <w:ind w:left="720" w:hanging="360"/>
      </w:pPr>
      <w:rPr>
        <w:rFonts w:ascii="Symbol" w:hAnsi="Symbol" w:hint="default"/>
      </w:rPr>
    </w:lvl>
    <w:lvl w:ilvl="1" w:tplc="02084868">
      <w:start w:val="1"/>
      <w:numFmt w:val="bullet"/>
      <w:lvlText w:val="o"/>
      <w:lvlJc w:val="left"/>
      <w:pPr>
        <w:ind w:left="1440" w:hanging="360"/>
      </w:pPr>
      <w:rPr>
        <w:rFonts w:ascii="Courier New" w:hAnsi="Courier New" w:hint="default"/>
      </w:rPr>
    </w:lvl>
    <w:lvl w:ilvl="2" w:tplc="4866F3A2">
      <w:start w:val="1"/>
      <w:numFmt w:val="bullet"/>
      <w:lvlText w:val=""/>
      <w:lvlJc w:val="left"/>
      <w:pPr>
        <w:ind w:left="2160" w:hanging="360"/>
      </w:pPr>
      <w:rPr>
        <w:rFonts w:ascii="Wingdings" w:hAnsi="Wingdings" w:hint="default"/>
      </w:rPr>
    </w:lvl>
    <w:lvl w:ilvl="3" w:tplc="53685700">
      <w:start w:val="1"/>
      <w:numFmt w:val="bullet"/>
      <w:lvlText w:val=""/>
      <w:lvlJc w:val="left"/>
      <w:pPr>
        <w:ind w:left="2880" w:hanging="360"/>
      </w:pPr>
      <w:rPr>
        <w:rFonts w:ascii="Symbol" w:hAnsi="Symbol" w:hint="default"/>
      </w:rPr>
    </w:lvl>
    <w:lvl w:ilvl="4" w:tplc="2CEEFC8E">
      <w:start w:val="1"/>
      <w:numFmt w:val="bullet"/>
      <w:lvlText w:val="o"/>
      <w:lvlJc w:val="left"/>
      <w:pPr>
        <w:ind w:left="3600" w:hanging="360"/>
      </w:pPr>
      <w:rPr>
        <w:rFonts w:ascii="Courier New" w:hAnsi="Courier New" w:hint="default"/>
      </w:rPr>
    </w:lvl>
    <w:lvl w:ilvl="5" w:tplc="89BC7688">
      <w:start w:val="1"/>
      <w:numFmt w:val="bullet"/>
      <w:lvlText w:val=""/>
      <w:lvlJc w:val="left"/>
      <w:pPr>
        <w:ind w:left="4320" w:hanging="360"/>
      </w:pPr>
      <w:rPr>
        <w:rFonts w:ascii="Wingdings" w:hAnsi="Wingdings" w:hint="default"/>
      </w:rPr>
    </w:lvl>
    <w:lvl w:ilvl="6" w:tplc="A6F20C9C">
      <w:start w:val="1"/>
      <w:numFmt w:val="bullet"/>
      <w:lvlText w:val=""/>
      <w:lvlJc w:val="left"/>
      <w:pPr>
        <w:ind w:left="5040" w:hanging="360"/>
      </w:pPr>
      <w:rPr>
        <w:rFonts w:ascii="Symbol" w:hAnsi="Symbol" w:hint="default"/>
      </w:rPr>
    </w:lvl>
    <w:lvl w:ilvl="7" w:tplc="20863EC4">
      <w:start w:val="1"/>
      <w:numFmt w:val="bullet"/>
      <w:lvlText w:val="o"/>
      <w:lvlJc w:val="left"/>
      <w:pPr>
        <w:ind w:left="5760" w:hanging="360"/>
      </w:pPr>
      <w:rPr>
        <w:rFonts w:ascii="Courier New" w:hAnsi="Courier New" w:hint="default"/>
      </w:rPr>
    </w:lvl>
    <w:lvl w:ilvl="8" w:tplc="4EB4AC60">
      <w:start w:val="1"/>
      <w:numFmt w:val="bullet"/>
      <w:lvlText w:val=""/>
      <w:lvlJc w:val="left"/>
      <w:pPr>
        <w:ind w:left="6480" w:hanging="360"/>
      </w:pPr>
      <w:rPr>
        <w:rFonts w:ascii="Wingdings" w:hAnsi="Wingdings" w:hint="default"/>
      </w:rPr>
    </w:lvl>
  </w:abstractNum>
  <w:abstractNum w:abstractNumId="15" w15:restartNumberingAfterBreak="0">
    <w:nsid w:val="2E23B7E4"/>
    <w:multiLevelType w:val="hybridMultilevel"/>
    <w:tmpl w:val="7ED88F5A"/>
    <w:lvl w:ilvl="0" w:tplc="1908D02E">
      <w:start w:val="1"/>
      <w:numFmt w:val="bullet"/>
      <w:lvlText w:val=""/>
      <w:lvlJc w:val="left"/>
      <w:pPr>
        <w:ind w:left="1080" w:hanging="360"/>
      </w:pPr>
      <w:rPr>
        <w:rFonts w:ascii="Symbol" w:hAnsi="Symbol" w:hint="default"/>
      </w:rPr>
    </w:lvl>
    <w:lvl w:ilvl="1" w:tplc="111A8EF8">
      <w:start w:val="1"/>
      <w:numFmt w:val="bullet"/>
      <w:lvlText w:val="o"/>
      <w:lvlJc w:val="left"/>
      <w:pPr>
        <w:ind w:left="1800" w:hanging="360"/>
      </w:pPr>
      <w:rPr>
        <w:rFonts w:ascii="Courier New" w:hAnsi="Courier New" w:hint="default"/>
      </w:rPr>
    </w:lvl>
    <w:lvl w:ilvl="2" w:tplc="5B9CD2A0">
      <w:start w:val="1"/>
      <w:numFmt w:val="bullet"/>
      <w:lvlText w:val=""/>
      <w:lvlJc w:val="left"/>
      <w:pPr>
        <w:ind w:left="2520" w:hanging="360"/>
      </w:pPr>
      <w:rPr>
        <w:rFonts w:ascii="Wingdings" w:hAnsi="Wingdings" w:hint="default"/>
      </w:rPr>
    </w:lvl>
    <w:lvl w:ilvl="3" w:tplc="C3C4C418">
      <w:start w:val="1"/>
      <w:numFmt w:val="bullet"/>
      <w:lvlText w:val=""/>
      <w:lvlJc w:val="left"/>
      <w:pPr>
        <w:ind w:left="3240" w:hanging="360"/>
      </w:pPr>
      <w:rPr>
        <w:rFonts w:ascii="Symbol" w:hAnsi="Symbol" w:hint="default"/>
      </w:rPr>
    </w:lvl>
    <w:lvl w:ilvl="4" w:tplc="56C06724">
      <w:start w:val="1"/>
      <w:numFmt w:val="bullet"/>
      <w:lvlText w:val="o"/>
      <w:lvlJc w:val="left"/>
      <w:pPr>
        <w:ind w:left="3960" w:hanging="360"/>
      </w:pPr>
      <w:rPr>
        <w:rFonts w:ascii="Courier New" w:hAnsi="Courier New" w:hint="default"/>
      </w:rPr>
    </w:lvl>
    <w:lvl w:ilvl="5" w:tplc="6442967A">
      <w:start w:val="1"/>
      <w:numFmt w:val="bullet"/>
      <w:lvlText w:val=""/>
      <w:lvlJc w:val="left"/>
      <w:pPr>
        <w:ind w:left="4680" w:hanging="360"/>
      </w:pPr>
      <w:rPr>
        <w:rFonts w:ascii="Wingdings" w:hAnsi="Wingdings" w:hint="default"/>
      </w:rPr>
    </w:lvl>
    <w:lvl w:ilvl="6" w:tplc="4A8C6800">
      <w:start w:val="1"/>
      <w:numFmt w:val="bullet"/>
      <w:lvlText w:val=""/>
      <w:lvlJc w:val="left"/>
      <w:pPr>
        <w:ind w:left="5400" w:hanging="360"/>
      </w:pPr>
      <w:rPr>
        <w:rFonts w:ascii="Symbol" w:hAnsi="Symbol" w:hint="default"/>
      </w:rPr>
    </w:lvl>
    <w:lvl w:ilvl="7" w:tplc="5DBC81E4">
      <w:start w:val="1"/>
      <w:numFmt w:val="bullet"/>
      <w:lvlText w:val="o"/>
      <w:lvlJc w:val="left"/>
      <w:pPr>
        <w:ind w:left="6120" w:hanging="360"/>
      </w:pPr>
      <w:rPr>
        <w:rFonts w:ascii="Courier New" w:hAnsi="Courier New" w:hint="default"/>
      </w:rPr>
    </w:lvl>
    <w:lvl w:ilvl="8" w:tplc="8B4A2C24">
      <w:start w:val="1"/>
      <w:numFmt w:val="bullet"/>
      <w:lvlText w:val=""/>
      <w:lvlJc w:val="left"/>
      <w:pPr>
        <w:ind w:left="6840" w:hanging="360"/>
      </w:pPr>
      <w:rPr>
        <w:rFonts w:ascii="Wingdings" w:hAnsi="Wingdings" w:hint="default"/>
      </w:rPr>
    </w:lvl>
  </w:abstractNum>
  <w:abstractNum w:abstractNumId="16" w15:restartNumberingAfterBreak="0">
    <w:nsid w:val="330F5F39"/>
    <w:multiLevelType w:val="hybridMultilevel"/>
    <w:tmpl w:val="FFFFFFFF"/>
    <w:lvl w:ilvl="0" w:tplc="DBF84042">
      <w:start w:val="1"/>
      <w:numFmt w:val="bullet"/>
      <w:lvlText w:val="-"/>
      <w:lvlJc w:val="left"/>
      <w:pPr>
        <w:ind w:left="720" w:hanging="360"/>
      </w:pPr>
      <w:rPr>
        <w:rFonts w:ascii="Aptos" w:hAnsi="Aptos" w:hint="default"/>
      </w:rPr>
    </w:lvl>
    <w:lvl w:ilvl="1" w:tplc="7C6A9106">
      <w:start w:val="1"/>
      <w:numFmt w:val="bullet"/>
      <w:lvlText w:val="o"/>
      <w:lvlJc w:val="left"/>
      <w:pPr>
        <w:ind w:left="1440" w:hanging="360"/>
      </w:pPr>
      <w:rPr>
        <w:rFonts w:ascii="Courier New" w:hAnsi="Courier New" w:hint="default"/>
      </w:rPr>
    </w:lvl>
    <w:lvl w:ilvl="2" w:tplc="3690C00E">
      <w:start w:val="1"/>
      <w:numFmt w:val="bullet"/>
      <w:lvlText w:val=""/>
      <w:lvlJc w:val="left"/>
      <w:pPr>
        <w:ind w:left="2160" w:hanging="360"/>
      </w:pPr>
      <w:rPr>
        <w:rFonts w:ascii="Wingdings" w:hAnsi="Wingdings" w:hint="default"/>
      </w:rPr>
    </w:lvl>
    <w:lvl w:ilvl="3" w:tplc="68DAE33C">
      <w:start w:val="1"/>
      <w:numFmt w:val="bullet"/>
      <w:lvlText w:val=""/>
      <w:lvlJc w:val="left"/>
      <w:pPr>
        <w:ind w:left="2880" w:hanging="360"/>
      </w:pPr>
      <w:rPr>
        <w:rFonts w:ascii="Symbol" w:hAnsi="Symbol" w:hint="default"/>
      </w:rPr>
    </w:lvl>
    <w:lvl w:ilvl="4" w:tplc="22AA5B5C">
      <w:start w:val="1"/>
      <w:numFmt w:val="bullet"/>
      <w:lvlText w:val="o"/>
      <w:lvlJc w:val="left"/>
      <w:pPr>
        <w:ind w:left="3600" w:hanging="360"/>
      </w:pPr>
      <w:rPr>
        <w:rFonts w:ascii="Courier New" w:hAnsi="Courier New" w:hint="default"/>
      </w:rPr>
    </w:lvl>
    <w:lvl w:ilvl="5" w:tplc="368878FE">
      <w:start w:val="1"/>
      <w:numFmt w:val="bullet"/>
      <w:lvlText w:val=""/>
      <w:lvlJc w:val="left"/>
      <w:pPr>
        <w:ind w:left="4320" w:hanging="360"/>
      </w:pPr>
      <w:rPr>
        <w:rFonts w:ascii="Wingdings" w:hAnsi="Wingdings" w:hint="default"/>
      </w:rPr>
    </w:lvl>
    <w:lvl w:ilvl="6" w:tplc="1010ACEE">
      <w:start w:val="1"/>
      <w:numFmt w:val="bullet"/>
      <w:lvlText w:val=""/>
      <w:lvlJc w:val="left"/>
      <w:pPr>
        <w:ind w:left="5040" w:hanging="360"/>
      </w:pPr>
      <w:rPr>
        <w:rFonts w:ascii="Symbol" w:hAnsi="Symbol" w:hint="default"/>
      </w:rPr>
    </w:lvl>
    <w:lvl w:ilvl="7" w:tplc="A50EB32E">
      <w:start w:val="1"/>
      <w:numFmt w:val="bullet"/>
      <w:lvlText w:val="o"/>
      <w:lvlJc w:val="left"/>
      <w:pPr>
        <w:ind w:left="5760" w:hanging="360"/>
      </w:pPr>
      <w:rPr>
        <w:rFonts w:ascii="Courier New" w:hAnsi="Courier New" w:hint="default"/>
      </w:rPr>
    </w:lvl>
    <w:lvl w:ilvl="8" w:tplc="8C7ABD40">
      <w:start w:val="1"/>
      <w:numFmt w:val="bullet"/>
      <w:lvlText w:val=""/>
      <w:lvlJc w:val="left"/>
      <w:pPr>
        <w:ind w:left="6480" w:hanging="360"/>
      </w:pPr>
      <w:rPr>
        <w:rFonts w:ascii="Wingdings" w:hAnsi="Wingdings" w:hint="default"/>
      </w:rPr>
    </w:lvl>
  </w:abstractNum>
  <w:abstractNum w:abstractNumId="17" w15:restartNumberingAfterBreak="0">
    <w:nsid w:val="38A81823"/>
    <w:multiLevelType w:val="hybridMultilevel"/>
    <w:tmpl w:val="FFFFFFFF"/>
    <w:lvl w:ilvl="0" w:tplc="FCC48C06">
      <w:start w:val="1"/>
      <w:numFmt w:val="bullet"/>
      <w:lvlText w:val="-"/>
      <w:lvlJc w:val="left"/>
      <w:pPr>
        <w:ind w:left="720" w:hanging="360"/>
      </w:pPr>
      <w:rPr>
        <w:rFonts w:ascii="Aptos" w:hAnsi="Aptos" w:hint="default"/>
      </w:rPr>
    </w:lvl>
    <w:lvl w:ilvl="1" w:tplc="430EE63E">
      <w:start w:val="1"/>
      <w:numFmt w:val="bullet"/>
      <w:lvlText w:val="o"/>
      <w:lvlJc w:val="left"/>
      <w:pPr>
        <w:ind w:left="1440" w:hanging="360"/>
      </w:pPr>
      <w:rPr>
        <w:rFonts w:ascii="Courier New" w:hAnsi="Courier New" w:hint="default"/>
      </w:rPr>
    </w:lvl>
    <w:lvl w:ilvl="2" w:tplc="686EDC68">
      <w:start w:val="1"/>
      <w:numFmt w:val="bullet"/>
      <w:lvlText w:val=""/>
      <w:lvlJc w:val="left"/>
      <w:pPr>
        <w:ind w:left="2160" w:hanging="360"/>
      </w:pPr>
      <w:rPr>
        <w:rFonts w:ascii="Wingdings" w:hAnsi="Wingdings" w:hint="default"/>
      </w:rPr>
    </w:lvl>
    <w:lvl w:ilvl="3" w:tplc="1E46AB36">
      <w:start w:val="1"/>
      <w:numFmt w:val="bullet"/>
      <w:lvlText w:val=""/>
      <w:lvlJc w:val="left"/>
      <w:pPr>
        <w:ind w:left="2880" w:hanging="360"/>
      </w:pPr>
      <w:rPr>
        <w:rFonts w:ascii="Symbol" w:hAnsi="Symbol" w:hint="default"/>
      </w:rPr>
    </w:lvl>
    <w:lvl w:ilvl="4" w:tplc="A2120E3A">
      <w:start w:val="1"/>
      <w:numFmt w:val="bullet"/>
      <w:lvlText w:val="o"/>
      <w:lvlJc w:val="left"/>
      <w:pPr>
        <w:ind w:left="3600" w:hanging="360"/>
      </w:pPr>
      <w:rPr>
        <w:rFonts w:ascii="Courier New" w:hAnsi="Courier New" w:hint="default"/>
      </w:rPr>
    </w:lvl>
    <w:lvl w:ilvl="5" w:tplc="0DB40DCC">
      <w:start w:val="1"/>
      <w:numFmt w:val="bullet"/>
      <w:lvlText w:val=""/>
      <w:lvlJc w:val="left"/>
      <w:pPr>
        <w:ind w:left="4320" w:hanging="360"/>
      </w:pPr>
      <w:rPr>
        <w:rFonts w:ascii="Wingdings" w:hAnsi="Wingdings" w:hint="default"/>
      </w:rPr>
    </w:lvl>
    <w:lvl w:ilvl="6" w:tplc="A328C956">
      <w:start w:val="1"/>
      <w:numFmt w:val="bullet"/>
      <w:lvlText w:val=""/>
      <w:lvlJc w:val="left"/>
      <w:pPr>
        <w:ind w:left="5040" w:hanging="360"/>
      </w:pPr>
      <w:rPr>
        <w:rFonts w:ascii="Symbol" w:hAnsi="Symbol" w:hint="default"/>
      </w:rPr>
    </w:lvl>
    <w:lvl w:ilvl="7" w:tplc="9F3E86C6">
      <w:start w:val="1"/>
      <w:numFmt w:val="bullet"/>
      <w:lvlText w:val="o"/>
      <w:lvlJc w:val="left"/>
      <w:pPr>
        <w:ind w:left="5760" w:hanging="360"/>
      </w:pPr>
      <w:rPr>
        <w:rFonts w:ascii="Courier New" w:hAnsi="Courier New" w:hint="default"/>
      </w:rPr>
    </w:lvl>
    <w:lvl w:ilvl="8" w:tplc="F2449B76">
      <w:start w:val="1"/>
      <w:numFmt w:val="bullet"/>
      <w:lvlText w:val=""/>
      <w:lvlJc w:val="left"/>
      <w:pPr>
        <w:ind w:left="6480" w:hanging="360"/>
      </w:pPr>
      <w:rPr>
        <w:rFonts w:ascii="Wingdings" w:hAnsi="Wingdings" w:hint="default"/>
      </w:rPr>
    </w:lvl>
  </w:abstractNum>
  <w:abstractNum w:abstractNumId="18" w15:restartNumberingAfterBreak="0">
    <w:nsid w:val="3EA6E9B9"/>
    <w:multiLevelType w:val="hybridMultilevel"/>
    <w:tmpl w:val="FFFFFFFF"/>
    <w:lvl w:ilvl="0" w:tplc="6852AE62">
      <w:start w:val="1"/>
      <w:numFmt w:val="bullet"/>
      <w:lvlText w:val="-"/>
      <w:lvlJc w:val="left"/>
      <w:pPr>
        <w:ind w:left="1080" w:hanging="360"/>
      </w:pPr>
      <w:rPr>
        <w:rFonts w:ascii="Aptos" w:hAnsi="Aptos" w:hint="default"/>
      </w:rPr>
    </w:lvl>
    <w:lvl w:ilvl="1" w:tplc="7A244F70">
      <w:start w:val="1"/>
      <w:numFmt w:val="bullet"/>
      <w:lvlText w:val="o"/>
      <w:lvlJc w:val="left"/>
      <w:pPr>
        <w:ind w:left="1800" w:hanging="360"/>
      </w:pPr>
      <w:rPr>
        <w:rFonts w:ascii="Courier New" w:hAnsi="Courier New" w:hint="default"/>
      </w:rPr>
    </w:lvl>
    <w:lvl w:ilvl="2" w:tplc="F0C6703A">
      <w:start w:val="1"/>
      <w:numFmt w:val="bullet"/>
      <w:lvlText w:val=""/>
      <w:lvlJc w:val="left"/>
      <w:pPr>
        <w:ind w:left="2520" w:hanging="360"/>
      </w:pPr>
      <w:rPr>
        <w:rFonts w:ascii="Wingdings" w:hAnsi="Wingdings" w:hint="default"/>
      </w:rPr>
    </w:lvl>
    <w:lvl w:ilvl="3" w:tplc="BF0819EC">
      <w:start w:val="1"/>
      <w:numFmt w:val="bullet"/>
      <w:lvlText w:val=""/>
      <w:lvlJc w:val="left"/>
      <w:pPr>
        <w:ind w:left="3240" w:hanging="360"/>
      </w:pPr>
      <w:rPr>
        <w:rFonts w:ascii="Symbol" w:hAnsi="Symbol" w:hint="default"/>
      </w:rPr>
    </w:lvl>
    <w:lvl w:ilvl="4" w:tplc="D57A5CA4">
      <w:start w:val="1"/>
      <w:numFmt w:val="bullet"/>
      <w:lvlText w:val="o"/>
      <w:lvlJc w:val="left"/>
      <w:pPr>
        <w:ind w:left="3960" w:hanging="360"/>
      </w:pPr>
      <w:rPr>
        <w:rFonts w:ascii="Courier New" w:hAnsi="Courier New" w:hint="default"/>
      </w:rPr>
    </w:lvl>
    <w:lvl w:ilvl="5" w:tplc="7F3A49E0">
      <w:start w:val="1"/>
      <w:numFmt w:val="bullet"/>
      <w:lvlText w:val=""/>
      <w:lvlJc w:val="left"/>
      <w:pPr>
        <w:ind w:left="4680" w:hanging="360"/>
      </w:pPr>
      <w:rPr>
        <w:rFonts w:ascii="Wingdings" w:hAnsi="Wingdings" w:hint="default"/>
      </w:rPr>
    </w:lvl>
    <w:lvl w:ilvl="6" w:tplc="924615E6">
      <w:start w:val="1"/>
      <w:numFmt w:val="bullet"/>
      <w:lvlText w:val=""/>
      <w:lvlJc w:val="left"/>
      <w:pPr>
        <w:ind w:left="5400" w:hanging="360"/>
      </w:pPr>
      <w:rPr>
        <w:rFonts w:ascii="Symbol" w:hAnsi="Symbol" w:hint="default"/>
      </w:rPr>
    </w:lvl>
    <w:lvl w:ilvl="7" w:tplc="7B5E2188">
      <w:start w:val="1"/>
      <w:numFmt w:val="bullet"/>
      <w:lvlText w:val="o"/>
      <w:lvlJc w:val="left"/>
      <w:pPr>
        <w:ind w:left="6120" w:hanging="360"/>
      </w:pPr>
      <w:rPr>
        <w:rFonts w:ascii="Courier New" w:hAnsi="Courier New" w:hint="default"/>
      </w:rPr>
    </w:lvl>
    <w:lvl w:ilvl="8" w:tplc="C4DE2394">
      <w:start w:val="1"/>
      <w:numFmt w:val="bullet"/>
      <w:lvlText w:val=""/>
      <w:lvlJc w:val="left"/>
      <w:pPr>
        <w:ind w:left="6840" w:hanging="360"/>
      </w:pPr>
      <w:rPr>
        <w:rFonts w:ascii="Wingdings" w:hAnsi="Wingdings" w:hint="default"/>
      </w:rPr>
    </w:lvl>
  </w:abstractNum>
  <w:abstractNum w:abstractNumId="19" w15:restartNumberingAfterBreak="0">
    <w:nsid w:val="4297621E"/>
    <w:multiLevelType w:val="multilevel"/>
    <w:tmpl w:val="7944A050"/>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0" w15:restartNumberingAfterBreak="0">
    <w:nsid w:val="462D1F64"/>
    <w:multiLevelType w:val="hybridMultilevel"/>
    <w:tmpl w:val="65D65128"/>
    <w:lvl w:ilvl="0" w:tplc="D764C0B0">
      <w:start w:val="1"/>
      <w:numFmt w:val="bullet"/>
      <w:lvlText w:val=""/>
      <w:lvlJc w:val="left"/>
      <w:pPr>
        <w:ind w:left="1080" w:hanging="360"/>
      </w:pPr>
      <w:rPr>
        <w:rFonts w:ascii="Symbol" w:hAnsi="Symbol" w:hint="default"/>
      </w:rPr>
    </w:lvl>
    <w:lvl w:ilvl="1" w:tplc="950A2A20">
      <w:start w:val="1"/>
      <w:numFmt w:val="bullet"/>
      <w:lvlText w:val="o"/>
      <w:lvlJc w:val="left"/>
      <w:pPr>
        <w:ind w:left="1800" w:hanging="360"/>
      </w:pPr>
      <w:rPr>
        <w:rFonts w:ascii="Courier New" w:hAnsi="Courier New" w:hint="default"/>
      </w:rPr>
    </w:lvl>
    <w:lvl w:ilvl="2" w:tplc="5B90FA36">
      <w:start w:val="1"/>
      <w:numFmt w:val="bullet"/>
      <w:lvlText w:val=""/>
      <w:lvlJc w:val="left"/>
      <w:pPr>
        <w:ind w:left="2520" w:hanging="360"/>
      </w:pPr>
      <w:rPr>
        <w:rFonts w:ascii="Wingdings" w:hAnsi="Wingdings" w:hint="default"/>
      </w:rPr>
    </w:lvl>
    <w:lvl w:ilvl="3" w:tplc="9B7A3E9C">
      <w:start w:val="1"/>
      <w:numFmt w:val="bullet"/>
      <w:lvlText w:val=""/>
      <w:lvlJc w:val="left"/>
      <w:pPr>
        <w:ind w:left="3240" w:hanging="360"/>
      </w:pPr>
      <w:rPr>
        <w:rFonts w:ascii="Symbol" w:hAnsi="Symbol" w:hint="default"/>
      </w:rPr>
    </w:lvl>
    <w:lvl w:ilvl="4" w:tplc="6F404992">
      <w:start w:val="1"/>
      <w:numFmt w:val="bullet"/>
      <w:lvlText w:val="o"/>
      <w:lvlJc w:val="left"/>
      <w:pPr>
        <w:ind w:left="3960" w:hanging="360"/>
      </w:pPr>
      <w:rPr>
        <w:rFonts w:ascii="Courier New" w:hAnsi="Courier New" w:hint="default"/>
      </w:rPr>
    </w:lvl>
    <w:lvl w:ilvl="5" w:tplc="E72AD1EA">
      <w:start w:val="1"/>
      <w:numFmt w:val="bullet"/>
      <w:lvlText w:val=""/>
      <w:lvlJc w:val="left"/>
      <w:pPr>
        <w:ind w:left="4680" w:hanging="360"/>
      </w:pPr>
      <w:rPr>
        <w:rFonts w:ascii="Wingdings" w:hAnsi="Wingdings" w:hint="default"/>
      </w:rPr>
    </w:lvl>
    <w:lvl w:ilvl="6" w:tplc="7E8A0842">
      <w:start w:val="1"/>
      <w:numFmt w:val="bullet"/>
      <w:lvlText w:val=""/>
      <w:lvlJc w:val="left"/>
      <w:pPr>
        <w:ind w:left="5400" w:hanging="360"/>
      </w:pPr>
      <w:rPr>
        <w:rFonts w:ascii="Symbol" w:hAnsi="Symbol" w:hint="default"/>
      </w:rPr>
    </w:lvl>
    <w:lvl w:ilvl="7" w:tplc="4A36907E">
      <w:start w:val="1"/>
      <w:numFmt w:val="bullet"/>
      <w:lvlText w:val="o"/>
      <w:lvlJc w:val="left"/>
      <w:pPr>
        <w:ind w:left="6120" w:hanging="360"/>
      </w:pPr>
      <w:rPr>
        <w:rFonts w:ascii="Courier New" w:hAnsi="Courier New" w:hint="default"/>
      </w:rPr>
    </w:lvl>
    <w:lvl w:ilvl="8" w:tplc="BA0AA684">
      <w:start w:val="1"/>
      <w:numFmt w:val="bullet"/>
      <w:lvlText w:val=""/>
      <w:lvlJc w:val="left"/>
      <w:pPr>
        <w:ind w:left="6840" w:hanging="360"/>
      </w:pPr>
      <w:rPr>
        <w:rFonts w:ascii="Wingdings" w:hAnsi="Wingdings" w:hint="default"/>
      </w:rPr>
    </w:lvl>
  </w:abstractNum>
  <w:abstractNum w:abstractNumId="21" w15:restartNumberingAfterBreak="0">
    <w:nsid w:val="4D18F22B"/>
    <w:multiLevelType w:val="hybridMultilevel"/>
    <w:tmpl w:val="FFFFFFFF"/>
    <w:lvl w:ilvl="0" w:tplc="008C7BD4">
      <w:start w:val="1"/>
      <w:numFmt w:val="bullet"/>
      <w:lvlText w:val="-"/>
      <w:lvlJc w:val="left"/>
      <w:pPr>
        <w:ind w:left="720" w:hanging="360"/>
      </w:pPr>
      <w:rPr>
        <w:rFonts w:ascii="Aptos" w:hAnsi="Aptos" w:hint="default"/>
      </w:rPr>
    </w:lvl>
    <w:lvl w:ilvl="1" w:tplc="07DCEC1A">
      <w:start w:val="1"/>
      <w:numFmt w:val="bullet"/>
      <w:lvlText w:val="o"/>
      <w:lvlJc w:val="left"/>
      <w:pPr>
        <w:ind w:left="1440" w:hanging="360"/>
      </w:pPr>
      <w:rPr>
        <w:rFonts w:ascii="Courier New" w:hAnsi="Courier New" w:hint="default"/>
      </w:rPr>
    </w:lvl>
    <w:lvl w:ilvl="2" w:tplc="61CC5754">
      <w:start w:val="1"/>
      <w:numFmt w:val="bullet"/>
      <w:lvlText w:val=""/>
      <w:lvlJc w:val="left"/>
      <w:pPr>
        <w:ind w:left="2160" w:hanging="360"/>
      </w:pPr>
      <w:rPr>
        <w:rFonts w:ascii="Wingdings" w:hAnsi="Wingdings" w:hint="default"/>
      </w:rPr>
    </w:lvl>
    <w:lvl w:ilvl="3" w:tplc="A532F51A">
      <w:start w:val="1"/>
      <w:numFmt w:val="bullet"/>
      <w:lvlText w:val=""/>
      <w:lvlJc w:val="left"/>
      <w:pPr>
        <w:ind w:left="2880" w:hanging="360"/>
      </w:pPr>
      <w:rPr>
        <w:rFonts w:ascii="Symbol" w:hAnsi="Symbol" w:hint="default"/>
      </w:rPr>
    </w:lvl>
    <w:lvl w:ilvl="4" w:tplc="AE0EC9B8">
      <w:start w:val="1"/>
      <w:numFmt w:val="bullet"/>
      <w:lvlText w:val="o"/>
      <w:lvlJc w:val="left"/>
      <w:pPr>
        <w:ind w:left="3600" w:hanging="360"/>
      </w:pPr>
      <w:rPr>
        <w:rFonts w:ascii="Courier New" w:hAnsi="Courier New" w:hint="default"/>
      </w:rPr>
    </w:lvl>
    <w:lvl w:ilvl="5" w:tplc="4394F722">
      <w:start w:val="1"/>
      <w:numFmt w:val="bullet"/>
      <w:lvlText w:val=""/>
      <w:lvlJc w:val="left"/>
      <w:pPr>
        <w:ind w:left="4320" w:hanging="360"/>
      </w:pPr>
      <w:rPr>
        <w:rFonts w:ascii="Wingdings" w:hAnsi="Wingdings" w:hint="default"/>
      </w:rPr>
    </w:lvl>
    <w:lvl w:ilvl="6" w:tplc="951E2DB2">
      <w:start w:val="1"/>
      <w:numFmt w:val="bullet"/>
      <w:lvlText w:val=""/>
      <w:lvlJc w:val="left"/>
      <w:pPr>
        <w:ind w:left="5040" w:hanging="360"/>
      </w:pPr>
      <w:rPr>
        <w:rFonts w:ascii="Symbol" w:hAnsi="Symbol" w:hint="default"/>
      </w:rPr>
    </w:lvl>
    <w:lvl w:ilvl="7" w:tplc="6D62C784">
      <w:start w:val="1"/>
      <w:numFmt w:val="bullet"/>
      <w:lvlText w:val="o"/>
      <w:lvlJc w:val="left"/>
      <w:pPr>
        <w:ind w:left="5760" w:hanging="360"/>
      </w:pPr>
      <w:rPr>
        <w:rFonts w:ascii="Courier New" w:hAnsi="Courier New" w:hint="default"/>
      </w:rPr>
    </w:lvl>
    <w:lvl w:ilvl="8" w:tplc="C03C4C8A">
      <w:start w:val="1"/>
      <w:numFmt w:val="bullet"/>
      <w:lvlText w:val=""/>
      <w:lvlJc w:val="left"/>
      <w:pPr>
        <w:ind w:left="6480" w:hanging="360"/>
      </w:pPr>
      <w:rPr>
        <w:rFonts w:ascii="Wingdings" w:hAnsi="Wingdings" w:hint="default"/>
      </w:rPr>
    </w:lvl>
  </w:abstractNum>
  <w:abstractNum w:abstractNumId="22" w15:restartNumberingAfterBreak="0">
    <w:nsid w:val="51009E7D"/>
    <w:multiLevelType w:val="hybridMultilevel"/>
    <w:tmpl w:val="FFFFFFFF"/>
    <w:lvl w:ilvl="0" w:tplc="2D28BB50">
      <w:start w:val="1"/>
      <w:numFmt w:val="bullet"/>
      <w:lvlText w:val="-"/>
      <w:lvlJc w:val="left"/>
      <w:pPr>
        <w:ind w:left="720" w:hanging="360"/>
      </w:pPr>
      <w:rPr>
        <w:rFonts w:ascii="Aptos" w:hAnsi="Aptos" w:hint="default"/>
      </w:rPr>
    </w:lvl>
    <w:lvl w:ilvl="1" w:tplc="91480ABE">
      <w:start w:val="1"/>
      <w:numFmt w:val="bullet"/>
      <w:lvlText w:val="o"/>
      <w:lvlJc w:val="left"/>
      <w:pPr>
        <w:ind w:left="1440" w:hanging="360"/>
      </w:pPr>
      <w:rPr>
        <w:rFonts w:ascii="Courier New" w:hAnsi="Courier New" w:hint="default"/>
      </w:rPr>
    </w:lvl>
    <w:lvl w:ilvl="2" w:tplc="6868C04E">
      <w:start w:val="1"/>
      <w:numFmt w:val="bullet"/>
      <w:lvlText w:val=""/>
      <w:lvlJc w:val="left"/>
      <w:pPr>
        <w:ind w:left="2160" w:hanging="360"/>
      </w:pPr>
      <w:rPr>
        <w:rFonts w:ascii="Wingdings" w:hAnsi="Wingdings" w:hint="default"/>
      </w:rPr>
    </w:lvl>
    <w:lvl w:ilvl="3" w:tplc="1B3C276C">
      <w:start w:val="1"/>
      <w:numFmt w:val="bullet"/>
      <w:lvlText w:val=""/>
      <w:lvlJc w:val="left"/>
      <w:pPr>
        <w:ind w:left="2880" w:hanging="360"/>
      </w:pPr>
      <w:rPr>
        <w:rFonts w:ascii="Symbol" w:hAnsi="Symbol" w:hint="default"/>
      </w:rPr>
    </w:lvl>
    <w:lvl w:ilvl="4" w:tplc="A64A01DA">
      <w:start w:val="1"/>
      <w:numFmt w:val="bullet"/>
      <w:lvlText w:val="o"/>
      <w:lvlJc w:val="left"/>
      <w:pPr>
        <w:ind w:left="3600" w:hanging="360"/>
      </w:pPr>
      <w:rPr>
        <w:rFonts w:ascii="Courier New" w:hAnsi="Courier New" w:hint="default"/>
      </w:rPr>
    </w:lvl>
    <w:lvl w:ilvl="5" w:tplc="4808EE18">
      <w:start w:val="1"/>
      <w:numFmt w:val="bullet"/>
      <w:lvlText w:val=""/>
      <w:lvlJc w:val="left"/>
      <w:pPr>
        <w:ind w:left="4320" w:hanging="360"/>
      </w:pPr>
      <w:rPr>
        <w:rFonts w:ascii="Wingdings" w:hAnsi="Wingdings" w:hint="default"/>
      </w:rPr>
    </w:lvl>
    <w:lvl w:ilvl="6" w:tplc="BC00F498">
      <w:start w:val="1"/>
      <w:numFmt w:val="bullet"/>
      <w:lvlText w:val=""/>
      <w:lvlJc w:val="left"/>
      <w:pPr>
        <w:ind w:left="5040" w:hanging="360"/>
      </w:pPr>
      <w:rPr>
        <w:rFonts w:ascii="Symbol" w:hAnsi="Symbol" w:hint="default"/>
      </w:rPr>
    </w:lvl>
    <w:lvl w:ilvl="7" w:tplc="212846CA">
      <w:start w:val="1"/>
      <w:numFmt w:val="bullet"/>
      <w:lvlText w:val="o"/>
      <w:lvlJc w:val="left"/>
      <w:pPr>
        <w:ind w:left="5760" w:hanging="360"/>
      </w:pPr>
      <w:rPr>
        <w:rFonts w:ascii="Courier New" w:hAnsi="Courier New" w:hint="default"/>
      </w:rPr>
    </w:lvl>
    <w:lvl w:ilvl="8" w:tplc="008A255A">
      <w:start w:val="1"/>
      <w:numFmt w:val="bullet"/>
      <w:lvlText w:val=""/>
      <w:lvlJc w:val="left"/>
      <w:pPr>
        <w:ind w:left="6480" w:hanging="360"/>
      </w:pPr>
      <w:rPr>
        <w:rFonts w:ascii="Wingdings" w:hAnsi="Wingdings" w:hint="default"/>
      </w:rPr>
    </w:lvl>
  </w:abstractNum>
  <w:abstractNum w:abstractNumId="23" w15:restartNumberingAfterBreak="0">
    <w:nsid w:val="56FC2737"/>
    <w:multiLevelType w:val="hybridMultilevel"/>
    <w:tmpl w:val="FFFFFFFF"/>
    <w:lvl w:ilvl="0" w:tplc="76D4FDF6">
      <w:start w:val="1"/>
      <w:numFmt w:val="decimal"/>
      <w:lvlText w:val="%1."/>
      <w:lvlJc w:val="left"/>
      <w:pPr>
        <w:ind w:left="720" w:hanging="360"/>
      </w:pPr>
    </w:lvl>
    <w:lvl w:ilvl="1" w:tplc="668A1370">
      <w:start w:val="1"/>
      <w:numFmt w:val="lowerLetter"/>
      <w:lvlText w:val="%2."/>
      <w:lvlJc w:val="left"/>
      <w:pPr>
        <w:ind w:left="1440" w:hanging="360"/>
      </w:pPr>
    </w:lvl>
    <w:lvl w:ilvl="2" w:tplc="17D829A0">
      <w:start w:val="1"/>
      <w:numFmt w:val="lowerRoman"/>
      <w:lvlText w:val="%3."/>
      <w:lvlJc w:val="right"/>
      <w:pPr>
        <w:ind w:left="2160" w:hanging="180"/>
      </w:pPr>
    </w:lvl>
    <w:lvl w:ilvl="3" w:tplc="26DC3CD8">
      <w:start w:val="1"/>
      <w:numFmt w:val="decimal"/>
      <w:lvlText w:val="%4."/>
      <w:lvlJc w:val="left"/>
      <w:pPr>
        <w:ind w:left="2880" w:hanging="360"/>
      </w:pPr>
    </w:lvl>
    <w:lvl w:ilvl="4" w:tplc="96E67CC8">
      <w:start w:val="1"/>
      <w:numFmt w:val="lowerLetter"/>
      <w:lvlText w:val="%5."/>
      <w:lvlJc w:val="left"/>
      <w:pPr>
        <w:ind w:left="3600" w:hanging="360"/>
      </w:pPr>
    </w:lvl>
    <w:lvl w:ilvl="5" w:tplc="8E7CAD66">
      <w:start w:val="1"/>
      <w:numFmt w:val="lowerRoman"/>
      <w:lvlText w:val="%6."/>
      <w:lvlJc w:val="right"/>
      <w:pPr>
        <w:ind w:left="4320" w:hanging="180"/>
      </w:pPr>
    </w:lvl>
    <w:lvl w:ilvl="6" w:tplc="A73AD4E4">
      <w:start w:val="1"/>
      <w:numFmt w:val="decimal"/>
      <w:lvlText w:val="%7."/>
      <w:lvlJc w:val="left"/>
      <w:pPr>
        <w:ind w:left="5040" w:hanging="360"/>
      </w:pPr>
    </w:lvl>
    <w:lvl w:ilvl="7" w:tplc="E6723584">
      <w:start w:val="1"/>
      <w:numFmt w:val="lowerLetter"/>
      <w:lvlText w:val="%8."/>
      <w:lvlJc w:val="left"/>
      <w:pPr>
        <w:ind w:left="5760" w:hanging="360"/>
      </w:pPr>
    </w:lvl>
    <w:lvl w:ilvl="8" w:tplc="94D054B2">
      <w:start w:val="1"/>
      <w:numFmt w:val="lowerRoman"/>
      <w:lvlText w:val="%9."/>
      <w:lvlJc w:val="right"/>
      <w:pPr>
        <w:ind w:left="6480" w:hanging="180"/>
      </w:pPr>
    </w:lvl>
  </w:abstractNum>
  <w:abstractNum w:abstractNumId="24" w15:restartNumberingAfterBreak="0">
    <w:nsid w:val="5B1178F1"/>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1395BB"/>
    <w:multiLevelType w:val="multilevel"/>
    <w:tmpl w:val="3E54B0EE"/>
    <w:styleLink w:val="CurrentList1"/>
    <w:lvl w:ilvl="0">
      <w:start w:val="1"/>
      <w:numFmt w:val="bullet"/>
      <w:lvlText w:val=""/>
      <w:lvlJc w:val="left"/>
      <w:pPr>
        <w:ind w:left="360" w:hanging="360"/>
      </w:pPr>
      <w:rPr>
        <w:rFonts w:ascii="Symbol" w:hAnsi="Symbol" w:cs="Times New Roman" w:hint="default"/>
        <w:color w:val="54C5CF"/>
      </w:rPr>
    </w:lvl>
    <w:lvl w:ilvl="1">
      <w:start w:val="1"/>
      <w:numFmt w:val="bullet"/>
      <w:lvlText w:val=""/>
      <w:lvlJc w:val="left"/>
      <w:pPr>
        <w:ind w:left="490" w:hanging="227"/>
      </w:pPr>
      <w:rPr>
        <w:rFonts w:ascii="Symbol" w:hAnsi="Symbol" w:cs="Times New Roman" w:hint="default"/>
        <w:color w:val="FFCC04"/>
      </w:rPr>
    </w:lvl>
    <w:lvl w:ilvl="2">
      <w:start w:val="1"/>
      <w:numFmt w:val="bullet"/>
      <w:lvlText w:val=""/>
      <w:lvlJc w:val="left"/>
      <w:pPr>
        <w:ind w:left="1516" w:hanging="360"/>
      </w:pPr>
      <w:rPr>
        <w:rFonts w:ascii="Symbol" w:hAnsi="Symbol" w:cs="Times New Roman" w:hint="default"/>
        <w:color w:val="BFBFBF" w:themeColor="background1" w:themeShade="BF"/>
      </w:rPr>
    </w:lvl>
    <w:lvl w:ilvl="3">
      <w:start w:val="1"/>
      <w:numFmt w:val="bullet"/>
      <w:lvlText w:val="o"/>
      <w:lvlJc w:val="left"/>
      <w:pPr>
        <w:ind w:left="2236" w:hanging="360"/>
      </w:pPr>
      <w:rPr>
        <w:rFonts w:ascii="Symbol" w:hAnsi="Symbol" w:cs="Symbol" w:hint="default"/>
        <w:color w:val="54C5CF"/>
      </w:rPr>
    </w:lvl>
    <w:lvl w:ilvl="4">
      <w:start w:val="1"/>
      <w:numFmt w:val="bullet"/>
      <w:lvlText w:val="o"/>
      <w:lvlJc w:val="left"/>
      <w:pPr>
        <w:ind w:left="2956" w:hanging="360"/>
      </w:pPr>
      <w:rPr>
        <w:rFonts w:ascii="Courier New" w:hAnsi="Courier New" w:cs="Courier New" w:hint="default"/>
      </w:rPr>
    </w:lvl>
    <w:lvl w:ilvl="5">
      <w:start w:val="1"/>
      <w:numFmt w:val="bullet"/>
      <w:lvlText w:val=""/>
      <w:lvlJc w:val="left"/>
      <w:pPr>
        <w:ind w:left="3676" w:hanging="360"/>
      </w:pPr>
      <w:rPr>
        <w:rFonts w:ascii="Wingdings" w:hAnsi="Wingdings" w:hint="default"/>
      </w:rPr>
    </w:lvl>
    <w:lvl w:ilvl="6">
      <w:start w:val="1"/>
      <w:numFmt w:val="bullet"/>
      <w:lvlText w:val=""/>
      <w:lvlJc w:val="left"/>
      <w:pPr>
        <w:ind w:left="4396" w:hanging="360"/>
      </w:pPr>
      <w:rPr>
        <w:rFonts w:ascii="Symbol" w:hAnsi="Symbol" w:hint="default"/>
      </w:rPr>
    </w:lvl>
    <w:lvl w:ilvl="7">
      <w:start w:val="1"/>
      <w:numFmt w:val="bullet"/>
      <w:lvlText w:val="o"/>
      <w:lvlJc w:val="left"/>
      <w:pPr>
        <w:ind w:left="5116" w:hanging="360"/>
      </w:pPr>
      <w:rPr>
        <w:rFonts w:ascii="Courier New" w:hAnsi="Courier New" w:cs="Courier New" w:hint="default"/>
      </w:rPr>
    </w:lvl>
    <w:lvl w:ilvl="8">
      <w:start w:val="1"/>
      <w:numFmt w:val="bullet"/>
      <w:lvlText w:val=""/>
      <w:lvlJc w:val="left"/>
      <w:pPr>
        <w:ind w:left="5836" w:hanging="360"/>
      </w:pPr>
      <w:rPr>
        <w:rFonts w:ascii="Wingdings" w:hAnsi="Wingdings" w:hint="default"/>
      </w:rPr>
    </w:lvl>
  </w:abstractNum>
  <w:abstractNum w:abstractNumId="26" w15:restartNumberingAfterBreak="0">
    <w:nsid w:val="5E1A8C1D"/>
    <w:multiLevelType w:val="hybridMultilevel"/>
    <w:tmpl w:val="64AA2DD2"/>
    <w:lvl w:ilvl="0" w:tplc="564292FA">
      <w:start w:val="1"/>
      <w:numFmt w:val="bullet"/>
      <w:lvlText w:val=""/>
      <w:lvlJc w:val="left"/>
      <w:pPr>
        <w:ind w:left="720" w:hanging="360"/>
      </w:pPr>
      <w:rPr>
        <w:rFonts w:ascii="Symbol" w:hAnsi="Symbol" w:hint="default"/>
      </w:rPr>
    </w:lvl>
    <w:lvl w:ilvl="1" w:tplc="1610A8CA">
      <w:start w:val="1"/>
      <w:numFmt w:val="bullet"/>
      <w:lvlText w:val="o"/>
      <w:lvlJc w:val="left"/>
      <w:pPr>
        <w:ind w:left="1440" w:hanging="360"/>
      </w:pPr>
      <w:rPr>
        <w:rFonts w:ascii="Courier New" w:hAnsi="Courier New" w:hint="default"/>
      </w:rPr>
    </w:lvl>
    <w:lvl w:ilvl="2" w:tplc="BBA88FD2">
      <w:start w:val="1"/>
      <w:numFmt w:val="bullet"/>
      <w:lvlText w:val=""/>
      <w:lvlJc w:val="left"/>
      <w:pPr>
        <w:ind w:left="2160" w:hanging="360"/>
      </w:pPr>
      <w:rPr>
        <w:rFonts w:ascii="Wingdings" w:hAnsi="Wingdings" w:hint="default"/>
      </w:rPr>
    </w:lvl>
    <w:lvl w:ilvl="3" w:tplc="D69CC482">
      <w:start w:val="1"/>
      <w:numFmt w:val="bullet"/>
      <w:lvlText w:val=""/>
      <w:lvlJc w:val="left"/>
      <w:pPr>
        <w:ind w:left="2880" w:hanging="360"/>
      </w:pPr>
      <w:rPr>
        <w:rFonts w:ascii="Symbol" w:hAnsi="Symbol" w:hint="default"/>
      </w:rPr>
    </w:lvl>
    <w:lvl w:ilvl="4" w:tplc="6B2260B4">
      <w:start w:val="1"/>
      <w:numFmt w:val="bullet"/>
      <w:lvlText w:val="o"/>
      <w:lvlJc w:val="left"/>
      <w:pPr>
        <w:ind w:left="3600" w:hanging="360"/>
      </w:pPr>
      <w:rPr>
        <w:rFonts w:ascii="Courier New" w:hAnsi="Courier New" w:hint="default"/>
      </w:rPr>
    </w:lvl>
    <w:lvl w:ilvl="5" w:tplc="62F826BE">
      <w:start w:val="1"/>
      <w:numFmt w:val="bullet"/>
      <w:lvlText w:val=""/>
      <w:lvlJc w:val="left"/>
      <w:pPr>
        <w:ind w:left="4320" w:hanging="360"/>
      </w:pPr>
      <w:rPr>
        <w:rFonts w:ascii="Wingdings" w:hAnsi="Wingdings" w:hint="default"/>
      </w:rPr>
    </w:lvl>
    <w:lvl w:ilvl="6" w:tplc="BE6269DC">
      <w:start w:val="1"/>
      <w:numFmt w:val="bullet"/>
      <w:lvlText w:val=""/>
      <w:lvlJc w:val="left"/>
      <w:pPr>
        <w:ind w:left="5040" w:hanging="360"/>
      </w:pPr>
      <w:rPr>
        <w:rFonts w:ascii="Symbol" w:hAnsi="Symbol" w:hint="default"/>
      </w:rPr>
    </w:lvl>
    <w:lvl w:ilvl="7" w:tplc="8F52AD1E">
      <w:start w:val="1"/>
      <w:numFmt w:val="bullet"/>
      <w:lvlText w:val="o"/>
      <w:lvlJc w:val="left"/>
      <w:pPr>
        <w:ind w:left="5760" w:hanging="360"/>
      </w:pPr>
      <w:rPr>
        <w:rFonts w:ascii="Courier New" w:hAnsi="Courier New" w:hint="default"/>
      </w:rPr>
    </w:lvl>
    <w:lvl w:ilvl="8" w:tplc="E02A57FE">
      <w:start w:val="1"/>
      <w:numFmt w:val="bullet"/>
      <w:lvlText w:val=""/>
      <w:lvlJc w:val="left"/>
      <w:pPr>
        <w:ind w:left="6480" w:hanging="360"/>
      </w:pPr>
      <w:rPr>
        <w:rFonts w:ascii="Wingdings" w:hAnsi="Wingdings" w:hint="default"/>
      </w:rPr>
    </w:lvl>
  </w:abstractNum>
  <w:abstractNum w:abstractNumId="27" w15:restartNumberingAfterBreak="0">
    <w:nsid w:val="62887971"/>
    <w:multiLevelType w:val="hybridMultilevel"/>
    <w:tmpl w:val="FFFFFFFF"/>
    <w:lvl w:ilvl="0" w:tplc="A2FE73B8">
      <w:start w:val="1"/>
      <w:numFmt w:val="bullet"/>
      <w:lvlText w:val="-"/>
      <w:lvlJc w:val="left"/>
      <w:pPr>
        <w:ind w:left="1080" w:hanging="360"/>
      </w:pPr>
      <w:rPr>
        <w:rFonts w:ascii="Aptos" w:hAnsi="Aptos" w:hint="default"/>
      </w:rPr>
    </w:lvl>
    <w:lvl w:ilvl="1" w:tplc="B8A2A3EE">
      <w:start w:val="1"/>
      <w:numFmt w:val="bullet"/>
      <w:lvlText w:val="o"/>
      <w:lvlJc w:val="left"/>
      <w:pPr>
        <w:ind w:left="1800" w:hanging="360"/>
      </w:pPr>
      <w:rPr>
        <w:rFonts w:ascii="Courier New" w:hAnsi="Courier New" w:hint="default"/>
      </w:rPr>
    </w:lvl>
    <w:lvl w:ilvl="2" w:tplc="4F60AD72">
      <w:start w:val="1"/>
      <w:numFmt w:val="bullet"/>
      <w:lvlText w:val=""/>
      <w:lvlJc w:val="left"/>
      <w:pPr>
        <w:ind w:left="2520" w:hanging="360"/>
      </w:pPr>
      <w:rPr>
        <w:rFonts w:ascii="Wingdings" w:hAnsi="Wingdings" w:hint="default"/>
      </w:rPr>
    </w:lvl>
    <w:lvl w:ilvl="3" w:tplc="9A3ECE72">
      <w:start w:val="1"/>
      <w:numFmt w:val="bullet"/>
      <w:lvlText w:val=""/>
      <w:lvlJc w:val="left"/>
      <w:pPr>
        <w:ind w:left="3240" w:hanging="360"/>
      </w:pPr>
      <w:rPr>
        <w:rFonts w:ascii="Symbol" w:hAnsi="Symbol" w:hint="default"/>
      </w:rPr>
    </w:lvl>
    <w:lvl w:ilvl="4" w:tplc="667887B4">
      <w:start w:val="1"/>
      <w:numFmt w:val="bullet"/>
      <w:lvlText w:val="o"/>
      <w:lvlJc w:val="left"/>
      <w:pPr>
        <w:ind w:left="3960" w:hanging="360"/>
      </w:pPr>
      <w:rPr>
        <w:rFonts w:ascii="Courier New" w:hAnsi="Courier New" w:hint="default"/>
      </w:rPr>
    </w:lvl>
    <w:lvl w:ilvl="5" w:tplc="AC48B9F4">
      <w:start w:val="1"/>
      <w:numFmt w:val="bullet"/>
      <w:lvlText w:val=""/>
      <w:lvlJc w:val="left"/>
      <w:pPr>
        <w:ind w:left="4680" w:hanging="360"/>
      </w:pPr>
      <w:rPr>
        <w:rFonts w:ascii="Wingdings" w:hAnsi="Wingdings" w:hint="default"/>
      </w:rPr>
    </w:lvl>
    <w:lvl w:ilvl="6" w:tplc="46C8D580">
      <w:start w:val="1"/>
      <w:numFmt w:val="bullet"/>
      <w:lvlText w:val=""/>
      <w:lvlJc w:val="left"/>
      <w:pPr>
        <w:ind w:left="5400" w:hanging="360"/>
      </w:pPr>
      <w:rPr>
        <w:rFonts w:ascii="Symbol" w:hAnsi="Symbol" w:hint="default"/>
      </w:rPr>
    </w:lvl>
    <w:lvl w:ilvl="7" w:tplc="4DE0DEA4">
      <w:start w:val="1"/>
      <w:numFmt w:val="bullet"/>
      <w:lvlText w:val="o"/>
      <w:lvlJc w:val="left"/>
      <w:pPr>
        <w:ind w:left="6120" w:hanging="360"/>
      </w:pPr>
      <w:rPr>
        <w:rFonts w:ascii="Courier New" w:hAnsi="Courier New" w:hint="default"/>
      </w:rPr>
    </w:lvl>
    <w:lvl w:ilvl="8" w:tplc="F7B09CA0">
      <w:start w:val="1"/>
      <w:numFmt w:val="bullet"/>
      <w:lvlText w:val=""/>
      <w:lvlJc w:val="left"/>
      <w:pPr>
        <w:ind w:left="6840" w:hanging="360"/>
      </w:pPr>
      <w:rPr>
        <w:rFonts w:ascii="Wingdings" w:hAnsi="Wingdings" w:hint="default"/>
      </w:rPr>
    </w:lvl>
  </w:abstractNum>
  <w:abstractNum w:abstractNumId="28" w15:restartNumberingAfterBreak="0">
    <w:nsid w:val="64377950"/>
    <w:multiLevelType w:val="hybridMultilevel"/>
    <w:tmpl w:val="FFFFFFFF"/>
    <w:lvl w:ilvl="0" w:tplc="C5FE3A70">
      <w:start w:val="1"/>
      <w:numFmt w:val="bullet"/>
      <w:lvlText w:val="-"/>
      <w:lvlJc w:val="left"/>
      <w:pPr>
        <w:ind w:left="720" w:hanging="360"/>
      </w:pPr>
      <w:rPr>
        <w:rFonts w:ascii="Aptos" w:hAnsi="Aptos" w:hint="default"/>
      </w:rPr>
    </w:lvl>
    <w:lvl w:ilvl="1" w:tplc="5BD2DE52">
      <w:start w:val="1"/>
      <w:numFmt w:val="bullet"/>
      <w:lvlText w:val="o"/>
      <w:lvlJc w:val="left"/>
      <w:pPr>
        <w:ind w:left="1440" w:hanging="360"/>
      </w:pPr>
      <w:rPr>
        <w:rFonts w:ascii="Courier New" w:hAnsi="Courier New" w:hint="default"/>
      </w:rPr>
    </w:lvl>
    <w:lvl w:ilvl="2" w:tplc="A5764CB4">
      <w:start w:val="1"/>
      <w:numFmt w:val="bullet"/>
      <w:lvlText w:val=""/>
      <w:lvlJc w:val="left"/>
      <w:pPr>
        <w:ind w:left="2160" w:hanging="360"/>
      </w:pPr>
      <w:rPr>
        <w:rFonts w:ascii="Wingdings" w:hAnsi="Wingdings" w:hint="default"/>
      </w:rPr>
    </w:lvl>
    <w:lvl w:ilvl="3" w:tplc="24D67C8A">
      <w:start w:val="1"/>
      <w:numFmt w:val="bullet"/>
      <w:lvlText w:val=""/>
      <w:lvlJc w:val="left"/>
      <w:pPr>
        <w:ind w:left="2880" w:hanging="360"/>
      </w:pPr>
      <w:rPr>
        <w:rFonts w:ascii="Symbol" w:hAnsi="Symbol" w:hint="default"/>
      </w:rPr>
    </w:lvl>
    <w:lvl w:ilvl="4" w:tplc="181EA0CC">
      <w:start w:val="1"/>
      <w:numFmt w:val="bullet"/>
      <w:lvlText w:val="o"/>
      <w:lvlJc w:val="left"/>
      <w:pPr>
        <w:ind w:left="3600" w:hanging="360"/>
      </w:pPr>
      <w:rPr>
        <w:rFonts w:ascii="Courier New" w:hAnsi="Courier New" w:hint="default"/>
      </w:rPr>
    </w:lvl>
    <w:lvl w:ilvl="5" w:tplc="3DDEBD9A">
      <w:start w:val="1"/>
      <w:numFmt w:val="bullet"/>
      <w:lvlText w:val=""/>
      <w:lvlJc w:val="left"/>
      <w:pPr>
        <w:ind w:left="4320" w:hanging="360"/>
      </w:pPr>
      <w:rPr>
        <w:rFonts w:ascii="Wingdings" w:hAnsi="Wingdings" w:hint="default"/>
      </w:rPr>
    </w:lvl>
    <w:lvl w:ilvl="6" w:tplc="33C44972">
      <w:start w:val="1"/>
      <w:numFmt w:val="bullet"/>
      <w:lvlText w:val=""/>
      <w:lvlJc w:val="left"/>
      <w:pPr>
        <w:ind w:left="5040" w:hanging="360"/>
      </w:pPr>
      <w:rPr>
        <w:rFonts w:ascii="Symbol" w:hAnsi="Symbol" w:hint="default"/>
      </w:rPr>
    </w:lvl>
    <w:lvl w:ilvl="7" w:tplc="0FF8170C">
      <w:start w:val="1"/>
      <w:numFmt w:val="bullet"/>
      <w:lvlText w:val="o"/>
      <w:lvlJc w:val="left"/>
      <w:pPr>
        <w:ind w:left="5760" w:hanging="360"/>
      </w:pPr>
      <w:rPr>
        <w:rFonts w:ascii="Courier New" w:hAnsi="Courier New" w:hint="default"/>
      </w:rPr>
    </w:lvl>
    <w:lvl w:ilvl="8" w:tplc="916ECC54">
      <w:start w:val="1"/>
      <w:numFmt w:val="bullet"/>
      <w:lvlText w:val=""/>
      <w:lvlJc w:val="left"/>
      <w:pPr>
        <w:ind w:left="6480" w:hanging="360"/>
      </w:pPr>
      <w:rPr>
        <w:rFonts w:ascii="Wingdings" w:hAnsi="Wingdings" w:hint="default"/>
      </w:rPr>
    </w:lvl>
  </w:abstractNum>
  <w:abstractNum w:abstractNumId="29" w15:restartNumberingAfterBreak="0">
    <w:nsid w:val="65BFAFD7"/>
    <w:multiLevelType w:val="hybridMultilevel"/>
    <w:tmpl w:val="FFFFFFFF"/>
    <w:lvl w:ilvl="0" w:tplc="8CE6E88C">
      <w:start w:val="1"/>
      <w:numFmt w:val="bullet"/>
      <w:lvlText w:val=""/>
      <w:lvlJc w:val="left"/>
      <w:pPr>
        <w:ind w:left="720" w:hanging="360"/>
      </w:pPr>
      <w:rPr>
        <w:rFonts w:ascii="Symbol" w:hAnsi="Symbol" w:hint="default"/>
      </w:rPr>
    </w:lvl>
    <w:lvl w:ilvl="1" w:tplc="EBDCF3BE">
      <w:start w:val="1"/>
      <w:numFmt w:val="bullet"/>
      <w:lvlText w:val="o"/>
      <w:lvlJc w:val="left"/>
      <w:pPr>
        <w:ind w:left="1440" w:hanging="360"/>
      </w:pPr>
      <w:rPr>
        <w:rFonts w:ascii="Courier New" w:hAnsi="Courier New" w:hint="default"/>
      </w:rPr>
    </w:lvl>
    <w:lvl w:ilvl="2" w:tplc="4014A090">
      <w:start w:val="1"/>
      <w:numFmt w:val="bullet"/>
      <w:lvlText w:val=""/>
      <w:lvlJc w:val="left"/>
      <w:pPr>
        <w:ind w:left="2160" w:hanging="360"/>
      </w:pPr>
      <w:rPr>
        <w:rFonts w:ascii="Wingdings" w:hAnsi="Wingdings" w:hint="default"/>
      </w:rPr>
    </w:lvl>
    <w:lvl w:ilvl="3" w:tplc="2D22FA98">
      <w:start w:val="1"/>
      <w:numFmt w:val="bullet"/>
      <w:lvlText w:val=""/>
      <w:lvlJc w:val="left"/>
      <w:pPr>
        <w:ind w:left="2880" w:hanging="360"/>
      </w:pPr>
      <w:rPr>
        <w:rFonts w:ascii="Symbol" w:hAnsi="Symbol" w:hint="default"/>
      </w:rPr>
    </w:lvl>
    <w:lvl w:ilvl="4" w:tplc="383A88E0">
      <w:start w:val="1"/>
      <w:numFmt w:val="bullet"/>
      <w:lvlText w:val="o"/>
      <w:lvlJc w:val="left"/>
      <w:pPr>
        <w:ind w:left="3600" w:hanging="360"/>
      </w:pPr>
      <w:rPr>
        <w:rFonts w:ascii="Courier New" w:hAnsi="Courier New" w:hint="default"/>
      </w:rPr>
    </w:lvl>
    <w:lvl w:ilvl="5" w:tplc="627812BA">
      <w:start w:val="1"/>
      <w:numFmt w:val="bullet"/>
      <w:lvlText w:val=""/>
      <w:lvlJc w:val="left"/>
      <w:pPr>
        <w:ind w:left="4320" w:hanging="360"/>
      </w:pPr>
      <w:rPr>
        <w:rFonts w:ascii="Wingdings" w:hAnsi="Wingdings" w:hint="default"/>
      </w:rPr>
    </w:lvl>
    <w:lvl w:ilvl="6" w:tplc="CB481620">
      <w:start w:val="1"/>
      <w:numFmt w:val="bullet"/>
      <w:lvlText w:val=""/>
      <w:lvlJc w:val="left"/>
      <w:pPr>
        <w:ind w:left="5040" w:hanging="360"/>
      </w:pPr>
      <w:rPr>
        <w:rFonts w:ascii="Symbol" w:hAnsi="Symbol" w:hint="default"/>
      </w:rPr>
    </w:lvl>
    <w:lvl w:ilvl="7" w:tplc="4E94E000">
      <w:start w:val="1"/>
      <w:numFmt w:val="bullet"/>
      <w:lvlText w:val="o"/>
      <w:lvlJc w:val="left"/>
      <w:pPr>
        <w:ind w:left="5760" w:hanging="360"/>
      </w:pPr>
      <w:rPr>
        <w:rFonts w:ascii="Courier New" w:hAnsi="Courier New" w:hint="default"/>
      </w:rPr>
    </w:lvl>
    <w:lvl w:ilvl="8" w:tplc="DBDACD2A">
      <w:start w:val="1"/>
      <w:numFmt w:val="bullet"/>
      <w:lvlText w:val=""/>
      <w:lvlJc w:val="left"/>
      <w:pPr>
        <w:ind w:left="6480" w:hanging="360"/>
      </w:pPr>
      <w:rPr>
        <w:rFonts w:ascii="Wingdings" w:hAnsi="Wingdings" w:hint="default"/>
      </w:rPr>
    </w:lvl>
  </w:abstractNum>
  <w:abstractNum w:abstractNumId="30" w15:restartNumberingAfterBreak="0">
    <w:nsid w:val="67DC072C"/>
    <w:multiLevelType w:val="hybridMultilevel"/>
    <w:tmpl w:val="11485530"/>
    <w:lvl w:ilvl="0" w:tplc="637C1DCA">
      <w:start w:val="1"/>
      <w:numFmt w:val="bullet"/>
      <w:lvlText w:val=""/>
      <w:lvlJc w:val="left"/>
      <w:pPr>
        <w:ind w:left="1080" w:hanging="360"/>
      </w:pPr>
      <w:rPr>
        <w:rFonts w:ascii="Symbol" w:hAnsi="Symbol" w:hint="default"/>
      </w:rPr>
    </w:lvl>
    <w:lvl w:ilvl="1" w:tplc="4EC8AC5E">
      <w:start w:val="1"/>
      <w:numFmt w:val="bullet"/>
      <w:lvlText w:val="o"/>
      <w:lvlJc w:val="left"/>
      <w:pPr>
        <w:ind w:left="1800" w:hanging="360"/>
      </w:pPr>
      <w:rPr>
        <w:rFonts w:ascii="Courier New" w:hAnsi="Courier New" w:hint="default"/>
      </w:rPr>
    </w:lvl>
    <w:lvl w:ilvl="2" w:tplc="4564A36E">
      <w:start w:val="1"/>
      <w:numFmt w:val="bullet"/>
      <w:lvlText w:val=""/>
      <w:lvlJc w:val="left"/>
      <w:pPr>
        <w:ind w:left="2520" w:hanging="360"/>
      </w:pPr>
      <w:rPr>
        <w:rFonts w:ascii="Wingdings" w:hAnsi="Wingdings" w:hint="default"/>
      </w:rPr>
    </w:lvl>
    <w:lvl w:ilvl="3" w:tplc="4F7E2CEE">
      <w:start w:val="1"/>
      <w:numFmt w:val="bullet"/>
      <w:lvlText w:val=""/>
      <w:lvlJc w:val="left"/>
      <w:pPr>
        <w:ind w:left="3240" w:hanging="360"/>
      </w:pPr>
      <w:rPr>
        <w:rFonts w:ascii="Symbol" w:hAnsi="Symbol" w:hint="default"/>
      </w:rPr>
    </w:lvl>
    <w:lvl w:ilvl="4" w:tplc="037E56C2">
      <w:start w:val="1"/>
      <w:numFmt w:val="bullet"/>
      <w:lvlText w:val="o"/>
      <w:lvlJc w:val="left"/>
      <w:pPr>
        <w:ind w:left="3960" w:hanging="360"/>
      </w:pPr>
      <w:rPr>
        <w:rFonts w:ascii="Courier New" w:hAnsi="Courier New" w:hint="default"/>
      </w:rPr>
    </w:lvl>
    <w:lvl w:ilvl="5" w:tplc="A98E389A">
      <w:start w:val="1"/>
      <w:numFmt w:val="bullet"/>
      <w:lvlText w:val=""/>
      <w:lvlJc w:val="left"/>
      <w:pPr>
        <w:ind w:left="4680" w:hanging="360"/>
      </w:pPr>
      <w:rPr>
        <w:rFonts w:ascii="Wingdings" w:hAnsi="Wingdings" w:hint="default"/>
      </w:rPr>
    </w:lvl>
    <w:lvl w:ilvl="6" w:tplc="D124075E">
      <w:start w:val="1"/>
      <w:numFmt w:val="bullet"/>
      <w:lvlText w:val=""/>
      <w:lvlJc w:val="left"/>
      <w:pPr>
        <w:ind w:left="5400" w:hanging="360"/>
      </w:pPr>
      <w:rPr>
        <w:rFonts w:ascii="Symbol" w:hAnsi="Symbol" w:hint="default"/>
      </w:rPr>
    </w:lvl>
    <w:lvl w:ilvl="7" w:tplc="F9EA1C54">
      <w:start w:val="1"/>
      <w:numFmt w:val="bullet"/>
      <w:lvlText w:val="o"/>
      <w:lvlJc w:val="left"/>
      <w:pPr>
        <w:ind w:left="6120" w:hanging="360"/>
      </w:pPr>
      <w:rPr>
        <w:rFonts w:ascii="Courier New" w:hAnsi="Courier New" w:hint="default"/>
      </w:rPr>
    </w:lvl>
    <w:lvl w:ilvl="8" w:tplc="420AFABE">
      <w:start w:val="1"/>
      <w:numFmt w:val="bullet"/>
      <w:lvlText w:val=""/>
      <w:lvlJc w:val="left"/>
      <w:pPr>
        <w:ind w:left="6840" w:hanging="360"/>
      </w:pPr>
      <w:rPr>
        <w:rFonts w:ascii="Wingdings" w:hAnsi="Wingdings" w:hint="default"/>
      </w:rPr>
    </w:lvl>
  </w:abstractNum>
  <w:abstractNum w:abstractNumId="31" w15:restartNumberingAfterBreak="0">
    <w:nsid w:val="735E3FB8"/>
    <w:multiLevelType w:val="hybridMultilevel"/>
    <w:tmpl w:val="843E9CEE"/>
    <w:lvl w:ilvl="0" w:tplc="ECD2E284">
      <w:start w:val="1"/>
      <w:numFmt w:val="bullet"/>
      <w:pStyle w:val="Aufzhlungszeichen3"/>
      <w:lvlText w:val=""/>
      <w:lvlJc w:val="left"/>
      <w:pPr>
        <w:ind w:left="1491" w:hanging="357"/>
      </w:pPr>
      <w:rPr>
        <w:rFonts w:ascii="Symbol" w:hAnsi="Symbol" w:cs="Symbol" w:hint="default"/>
        <w:color w:val="A6A6A6" w:themeColor="background1" w:themeShade="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836E4D0"/>
    <w:multiLevelType w:val="hybridMultilevel"/>
    <w:tmpl w:val="FFFFFFFF"/>
    <w:lvl w:ilvl="0" w:tplc="C17ADD54">
      <w:start w:val="1"/>
      <w:numFmt w:val="bullet"/>
      <w:lvlText w:val=""/>
      <w:lvlJc w:val="left"/>
      <w:pPr>
        <w:ind w:left="720" w:hanging="360"/>
      </w:pPr>
      <w:rPr>
        <w:rFonts w:ascii="Symbol" w:hAnsi="Symbol" w:hint="default"/>
      </w:rPr>
    </w:lvl>
    <w:lvl w:ilvl="1" w:tplc="8436A1E0">
      <w:start w:val="1"/>
      <w:numFmt w:val="bullet"/>
      <w:lvlText w:val="o"/>
      <w:lvlJc w:val="left"/>
      <w:pPr>
        <w:ind w:left="1440" w:hanging="360"/>
      </w:pPr>
      <w:rPr>
        <w:rFonts w:ascii="Courier New" w:hAnsi="Courier New" w:hint="default"/>
      </w:rPr>
    </w:lvl>
    <w:lvl w:ilvl="2" w:tplc="91FAD24A">
      <w:start w:val="1"/>
      <w:numFmt w:val="bullet"/>
      <w:lvlText w:val=""/>
      <w:lvlJc w:val="left"/>
      <w:pPr>
        <w:ind w:left="2160" w:hanging="360"/>
      </w:pPr>
      <w:rPr>
        <w:rFonts w:ascii="Wingdings" w:hAnsi="Wingdings" w:hint="default"/>
      </w:rPr>
    </w:lvl>
    <w:lvl w:ilvl="3" w:tplc="DC86B47C">
      <w:start w:val="1"/>
      <w:numFmt w:val="bullet"/>
      <w:lvlText w:val=""/>
      <w:lvlJc w:val="left"/>
      <w:pPr>
        <w:ind w:left="2880" w:hanging="360"/>
      </w:pPr>
      <w:rPr>
        <w:rFonts w:ascii="Symbol" w:hAnsi="Symbol" w:hint="default"/>
      </w:rPr>
    </w:lvl>
    <w:lvl w:ilvl="4" w:tplc="94DAE37A">
      <w:start w:val="1"/>
      <w:numFmt w:val="bullet"/>
      <w:lvlText w:val="o"/>
      <w:lvlJc w:val="left"/>
      <w:pPr>
        <w:ind w:left="3600" w:hanging="360"/>
      </w:pPr>
      <w:rPr>
        <w:rFonts w:ascii="Courier New" w:hAnsi="Courier New" w:hint="default"/>
      </w:rPr>
    </w:lvl>
    <w:lvl w:ilvl="5" w:tplc="6532A0D8">
      <w:start w:val="1"/>
      <w:numFmt w:val="bullet"/>
      <w:lvlText w:val=""/>
      <w:lvlJc w:val="left"/>
      <w:pPr>
        <w:ind w:left="4320" w:hanging="360"/>
      </w:pPr>
      <w:rPr>
        <w:rFonts w:ascii="Wingdings" w:hAnsi="Wingdings" w:hint="default"/>
      </w:rPr>
    </w:lvl>
    <w:lvl w:ilvl="6" w:tplc="246A389E">
      <w:start w:val="1"/>
      <w:numFmt w:val="bullet"/>
      <w:lvlText w:val=""/>
      <w:lvlJc w:val="left"/>
      <w:pPr>
        <w:ind w:left="5040" w:hanging="360"/>
      </w:pPr>
      <w:rPr>
        <w:rFonts w:ascii="Symbol" w:hAnsi="Symbol" w:hint="default"/>
      </w:rPr>
    </w:lvl>
    <w:lvl w:ilvl="7" w:tplc="91527F8C">
      <w:start w:val="1"/>
      <w:numFmt w:val="bullet"/>
      <w:lvlText w:val="o"/>
      <w:lvlJc w:val="left"/>
      <w:pPr>
        <w:ind w:left="5760" w:hanging="360"/>
      </w:pPr>
      <w:rPr>
        <w:rFonts w:ascii="Courier New" w:hAnsi="Courier New" w:hint="default"/>
      </w:rPr>
    </w:lvl>
    <w:lvl w:ilvl="8" w:tplc="7FAE9A40">
      <w:start w:val="1"/>
      <w:numFmt w:val="bullet"/>
      <w:lvlText w:val=""/>
      <w:lvlJc w:val="left"/>
      <w:pPr>
        <w:ind w:left="6480" w:hanging="360"/>
      </w:pPr>
      <w:rPr>
        <w:rFonts w:ascii="Wingdings" w:hAnsi="Wingdings" w:hint="default"/>
      </w:rPr>
    </w:lvl>
  </w:abstractNum>
  <w:abstractNum w:abstractNumId="33" w15:restartNumberingAfterBreak="0">
    <w:nsid w:val="7BA7A11D"/>
    <w:multiLevelType w:val="hybridMultilevel"/>
    <w:tmpl w:val="FFFFFFFF"/>
    <w:lvl w:ilvl="0" w:tplc="B7301B16">
      <w:start w:val="1"/>
      <w:numFmt w:val="bullet"/>
      <w:lvlText w:val=""/>
      <w:lvlJc w:val="left"/>
      <w:pPr>
        <w:ind w:left="720" w:hanging="360"/>
      </w:pPr>
      <w:rPr>
        <w:rFonts w:ascii="Symbol" w:hAnsi="Symbol" w:hint="default"/>
      </w:rPr>
    </w:lvl>
    <w:lvl w:ilvl="1" w:tplc="6FDCD0EE">
      <w:start w:val="1"/>
      <w:numFmt w:val="bullet"/>
      <w:lvlText w:val="o"/>
      <w:lvlJc w:val="left"/>
      <w:pPr>
        <w:ind w:left="1440" w:hanging="360"/>
      </w:pPr>
      <w:rPr>
        <w:rFonts w:ascii="Courier New" w:hAnsi="Courier New" w:hint="default"/>
      </w:rPr>
    </w:lvl>
    <w:lvl w:ilvl="2" w:tplc="B170AF62">
      <w:start w:val="1"/>
      <w:numFmt w:val="bullet"/>
      <w:lvlText w:val=""/>
      <w:lvlJc w:val="left"/>
      <w:pPr>
        <w:ind w:left="2160" w:hanging="360"/>
      </w:pPr>
      <w:rPr>
        <w:rFonts w:ascii="Wingdings" w:hAnsi="Wingdings" w:hint="default"/>
      </w:rPr>
    </w:lvl>
    <w:lvl w:ilvl="3" w:tplc="E87ED1C6">
      <w:start w:val="1"/>
      <w:numFmt w:val="bullet"/>
      <w:lvlText w:val=""/>
      <w:lvlJc w:val="left"/>
      <w:pPr>
        <w:ind w:left="2880" w:hanging="360"/>
      </w:pPr>
      <w:rPr>
        <w:rFonts w:ascii="Symbol" w:hAnsi="Symbol" w:hint="default"/>
      </w:rPr>
    </w:lvl>
    <w:lvl w:ilvl="4" w:tplc="3182907E">
      <w:start w:val="1"/>
      <w:numFmt w:val="bullet"/>
      <w:lvlText w:val="o"/>
      <w:lvlJc w:val="left"/>
      <w:pPr>
        <w:ind w:left="3600" w:hanging="360"/>
      </w:pPr>
      <w:rPr>
        <w:rFonts w:ascii="Courier New" w:hAnsi="Courier New" w:hint="default"/>
      </w:rPr>
    </w:lvl>
    <w:lvl w:ilvl="5" w:tplc="CA50FB84">
      <w:start w:val="1"/>
      <w:numFmt w:val="bullet"/>
      <w:lvlText w:val=""/>
      <w:lvlJc w:val="left"/>
      <w:pPr>
        <w:ind w:left="4320" w:hanging="360"/>
      </w:pPr>
      <w:rPr>
        <w:rFonts w:ascii="Wingdings" w:hAnsi="Wingdings" w:hint="default"/>
      </w:rPr>
    </w:lvl>
    <w:lvl w:ilvl="6" w:tplc="B4CA260C">
      <w:start w:val="1"/>
      <w:numFmt w:val="bullet"/>
      <w:lvlText w:val=""/>
      <w:lvlJc w:val="left"/>
      <w:pPr>
        <w:ind w:left="5040" w:hanging="360"/>
      </w:pPr>
      <w:rPr>
        <w:rFonts w:ascii="Symbol" w:hAnsi="Symbol" w:hint="default"/>
      </w:rPr>
    </w:lvl>
    <w:lvl w:ilvl="7" w:tplc="EA0425CE">
      <w:start w:val="1"/>
      <w:numFmt w:val="bullet"/>
      <w:lvlText w:val="o"/>
      <w:lvlJc w:val="left"/>
      <w:pPr>
        <w:ind w:left="5760" w:hanging="360"/>
      </w:pPr>
      <w:rPr>
        <w:rFonts w:ascii="Courier New" w:hAnsi="Courier New" w:hint="default"/>
      </w:rPr>
    </w:lvl>
    <w:lvl w:ilvl="8" w:tplc="C80E4350">
      <w:start w:val="1"/>
      <w:numFmt w:val="bullet"/>
      <w:lvlText w:val=""/>
      <w:lvlJc w:val="left"/>
      <w:pPr>
        <w:ind w:left="6480" w:hanging="360"/>
      </w:pPr>
      <w:rPr>
        <w:rFonts w:ascii="Wingdings" w:hAnsi="Wingdings" w:hint="default"/>
      </w:rPr>
    </w:lvl>
  </w:abstractNum>
  <w:abstractNum w:abstractNumId="34" w15:restartNumberingAfterBreak="0">
    <w:nsid w:val="7FB70CEE"/>
    <w:multiLevelType w:val="hybridMultilevel"/>
    <w:tmpl w:val="74042A08"/>
    <w:lvl w:ilvl="0" w:tplc="EE5AB74A">
      <w:start w:val="1"/>
      <w:numFmt w:val="bullet"/>
      <w:lvlText w:val="-"/>
      <w:lvlJc w:val="left"/>
      <w:pPr>
        <w:ind w:left="720" w:hanging="360"/>
      </w:pPr>
      <w:rPr>
        <w:rFonts w:ascii="Aptos" w:hAnsi="Aptos" w:hint="default"/>
      </w:rPr>
    </w:lvl>
    <w:lvl w:ilvl="1" w:tplc="4106D316">
      <w:start w:val="1"/>
      <w:numFmt w:val="bullet"/>
      <w:lvlText w:val="o"/>
      <w:lvlJc w:val="left"/>
      <w:pPr>
        <w:ind w:left="1440" w:hanging="360"/>
      </w:pPr>
      <w:rPr>
        <w:rFonts w:ascii="Courier New" w:hAnsi="Courier New" w:hint="default"/>
      </w:rPr>
    </w:lvl>
    <w:lvl w:ilvl="2" w:tplc="8424ED50">
      <w:start w:val="1"/>
      <w:numFmt w:val="bullet"/>
      <w:lvlText w:val=""/>
      <w:lvlJc w:val="left"/>
      <w:pPr>
        <w:ind w:left="2160" w:hanging="360"/>
      </w:pPr>
      <w:rPr>
        <w:rFonts w:ascii="Wingdings" w:hAnsi="Wingdings" w:hint="default"/>
      </w:rPr>
    </w:lvl>
    <w:lvl w:ilvl="3" w:tplc="BEEA914C">
      <w:start w:val="1"/>
      <w:numFmt w:val="bullet"/>
      <w:lvlText w:val=""/>
      <w:lvlJc w:val="left"/>
      <w:pPr>
        <w:ind w:left="2880" w:hanging="360"/>
      </w:pPr>
      <w:rPr>
        <w:rFonts w:ascii="Symbol" w:hAnsi="Symbol" w:hint="default"/>
      </w:rPr>
    </w:lvl>
    <w:lvl w:ilvl="4" w:tplc="9FB2FBFC">
      <w:start w:val="1"/>
      <w:numFmt w:val="bullet"/>
      <w:lvlText w:val="o"/>
      <w:lvlJc w:val="left"/>
      <w:pPr>
        <w:ind w:left="3600" w:hanging="360"/>
      </w:pPr>
      <w:rPr>
        <w:rFonts w:ascii="Courier New" w:hAnsi="Courier New" w:hint="default"/>
      </w:rPr>
    </w:lvl>
    <w:lvl w:ilvl="5" w:tplc="8598A96E">
      <w:start w:val="1"/>
      <w:numFmt w:val="bullet"/>
      <w:lvlText w:val=""/>
      <w:lvlJc w:val="left"/>
      <w:pPr>
        <w:ind w:left="4320" w:hanging="360"/>
      </w:pPr>
      <w:rPr>
        <w:rFonts w:ascii="Wingdings" w:hAnsi="Wingdings" w:hint="default"/>
      </w:rPr>
    </w:lvl>
    <w:lvl w:ilvl="6" w:tplc="5248281A">
      <w:start w:val="1"/>
      <w:numFmt w:val="bullet"/>
      <w:lvlText w:val=""/>
      <w:lvlJc w:val="left"/>
      <w:pPr>
        <w:ind w:left="5040" w:hanging="360"/>
      </w:pPr>
      <w:rPr>
        <w:rFonts w:ascii="Symbol" w:hAnsi="Symbol" w:hint="default"/>
      </w:rPr>
    </w:lvl>
    <w:lvl w:ilvl="7" w:tplc="D03639F4">
      <w:start w:val="1"/>
      <w:numFmt w:val="bullet"/>
      <w:lvlText w:val="o"/>
      <w:lvlJc w:val="left"/>
      <w:pPr>
        <w:ind w:left="5760" w:hanging="360"/>
      </w:pPr>
      <w:rPr>
        <w:rFonts w:ascii="Courier New" w:hAnsi="Courier New" w:hint="default"/>
      </w:rPr>
    </w:lvl>
    <w:lvl w:ilvl="8" w:tplc="C09CA0A4">
      <w:start w:val="1"/>
      <w:numFmt w:val="bullet"/>
      <w:lvlText w:val=""/>
      <w:lvlJc w:val="left"/>
      <w:pPr>
        <w:ind w:left="6480" w:hanging="360"/>
      </w:pPr>
      <w:rPr>
        <w:rFonts w:ascii="Wingdings" w:hAnsi="Wingdings" w:hint="default"/>
      </w:rPr>
    </w:lvl>
  </w:abstractNum>
  <w:num w:numId="1" w16cid:durableId="1703746652">
    <w:abstractNumId w:val="6"/>
  </w:num>
  <w:num w:numId="2" w16cid:durableId="1532842170">
    <w:abstractNumId w:val="20"/>
  </w:num>
  <w:num w:numId="3" w16cid:durableId="89592612">
    <w:abstractNumId w:val="11"/>
  </w:num>
  <w:num w:numId="4" w16cid:durableId="1912345285">
    <w:abstractNumId w:val="30"/>
  </w:num>
  <w:num w:numId="5" w16cid:durableId="436170613">
    <w:abstractNumId w:val="15"/>
  </w:num>
  <w:num w:numId="6" w16cid:durableId="209537709">
    <w:abstractNumId w:val="34"/>
  </w:num>
  <w:num w:numId="7" w16cid:durableId="749624317">
    <w:abstractNumId w:val="26"/>
  </w:num>
  <w:num w:numId="8" w16cid:durableId="588463446">
    <w:abstractNumId w:val="5"/>
  </w:num>
  <w:num w:numId="9" w16cid:durableId="488903519">
    <w:abstractNumId w:val="17"/>
  </w:num>
  <w:num w:numId="10" w16cid:durableId="1485470244">
    <w:abstractNumId w:val="28"/>
  </w:num>
  <w:num w:numId="11" w16cid:durableId="1715546496">
    <w:abstractNumId w:val="16"/>
  </w:num>
  <w:num w:numId="12" w16cid:durableId="1345860130">
    <w:abstractNumId w:val="22"/>
  </w:num>
  <w:num w:numId="13" w16cid:durableId="1655404342">
    <w:abstractNumId w:val="21"/>
  </w:num>
  <w:num w:numId="14" w16cid:durableId="1226990776">
    <w:abstractNumId w:val="7"/>
  </w:num>
  <w:num w:numId="15" w16cid:durableId="1249003503">
    <w:abstractNumId w:val="32"/>
  </w:num>
  <w:num w:numId="16" w16cid:durableId="1511993205">
    <w:abstractNumId w:val="12"/>
  </w:num>
  <w:num w:numId="17" w16cid:durableId="103692635">
    <w:abstractNumId w:val="0"/>
  </w:num>
  <w:num w:numId="18" w16cid:durableId="1374841481">
    <w:abstractNumId w:val="27"/>
  </w:num>
  <w:num w:numId="19" w16cid:durableId="297347162">
    <w:abstractNumId w:val="3"/>
  </w:num>
  <w:num w:numId="20" w16cid:durableId="952597071">
    <w:abstractNumId w:val="13"/>
  </w:num>
  <w:num w:numId="21" w16cid:durableId="1308633227">
    <w:abstractNumId w:val="4"/>
  </w:num>
  <w:num w:numId="22" w16cid:durableId="415250909">
    <w:abstractNumId w:val="18"/>
  </w:num>
  <w:num w:numId="23" w16cid:durableId="1913001179">
    <w:abstractNumId w:val="1"/>
  </w:num>
  <w:num w:numId="24" w16cid:durableId="1583832826">
    <w:abstractNumId w:val="23"/>
  </w:num>
  <w:num w:numId="25" w16cid:durableId="2017076166">
    <w:abstractNumId w:val="33"/>
  </w:num>
  <w:num w:numId="26" w16cid:durableId="1809123153">
    <w:abstractNumId w:val="25"/>
  </w:num>
  <w:num w:numId="27" w16cid:durableId="978656078">
    <w:abstractNumId w:val="24"/>
  </w:num>
  <w:num w:numId="28" w16cid:durableId="1715499512">
    <w:abstractNumId w:val="29"/>
  </w:num>
  <w:num w:numId="29" w16cid:durableId="1877351374">
    <w:abstractNumId w:val="2"/>
  </w:num>
  <w:num w:numId="30" w16cid:durableId="1245258905">
    <w:abstractNumId w:val="14"/>
  </w:num>
  <w:num w:numId="31" w16cid:durableId="6759639">
    <w:abstractNumId w:val="10"/>
  </w:num>
  <w:num w:numId="32" w16cid:durableId="855266893">
    <w:abstractNumId w:val="19"/>
  </w:num>
  <w:num w:numId="33" w16cid:durableId="1157302101">
    <w:abstractNumId w:val="8"/>
  </w:num>
  <w:num w:numId="34" w16cid:durableId="1105006027">
    <w:abstractNumId w:val="9"/>
  </w:num>
  <w:num w:numId="35" w16cid:durableId="2146585686">
    <w:abstractNumId w:val="3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DD5"/>
    <w:rsid w:val="00001FD4"/>
    <w:rsid w:val="00006644"/>
    <w:rsid w:val="00007C7D"/>
    <w:rsid w:val="00010F3A"/>
    <w:rsid w:val="00012994"/>
    <w:rsid w:val="00013639"/>
    <w:rsid w:val="000143BC"/>
    <w:rsid w:val="00020599"/>
    <w:rsid w:val="00020CFC"/>
    <w:rsid w:val="00022CAD"/>
    <w:rsid w:val="00027F34"/>
    <w:rsid w:val="00033AD2"/>
    <w:rsid w:val="00033EB5"/>
    <w:rsid w:val="00035686"/>
    <w:rsid w:val="000362D6"/>
    <w:rsid w:val="00040728"/>
    <w:rsid w:val="00041F97"/>
    <w:rsid w:val="00044184"/>
    <w:rsid w:val="000443DE"/>
    <w:rsid w:val="000456BF"/>
    <w:rsid w:val="00046585"/>
    <w:rsid w:val="000515CF"/>
    <w:rsid w:val="00070E99"/>
    <w:rsid w:val="00071369"/>
    <w:rsid w:val="000732C9"/>
    <w:rsid w:val="0007638D"/>
    <w:rsid w:val="00080D68"/>
    <w:rsid w:val="000827F5"/>
    <w:rsid w:val="00085CE2"/>
    <w:rsid w:val="00086D30"/>
    <w:rsid w:val="0008FBBF"/>
    <w:rsid w:val="00092297"/>
    <w:rsid w:val="000930D1"/>
    <w:rsid w:val="00093357"/>
    <w:rsid w:val="0009480B"/>
    <w:rsid w:val="00096E92"/>
    <w:rsid w:val="000A0983"/>
    <w:rsid w:val="000A371B"/>
    <w:rsid w:val="000A60F3"/>
    <w:rsid w:val="000A6A55"/>
    <w:rsid w:val="000B2D0E"/>
    <w:rsid w:val="000B340F"/>
    <w:rsid w:val="000B50AA"/>
    <w:rsid w:val="000B6727"/>
    <w:rsid w:val="000B689C"/>
    <w:rsid w:val="000C1535"/>
    <w:rsid w:val="000C366C"/>
    <w:rsid w:val="000C3D41"/>
    <w:rsid w:val="000C3E8B"/>
    <w:rsid w:val="000C44EF"/>
    <w:rsid w:val="000C696B"/>
    <w:rsid w:val="000C6AFE"/>
    <w:rsid w:val="000CBE54"/>
    <w:rsid w:val="000D067F"/>
    <w:rsid w:val="000D0FED"/>
    <w:rsid w:val="000D1663"/>
    <w:rsid w:val="000E4A1B"/>
    <w:rsid w:val="000E5244"/>
    <w:rsid w:val="000F2E3C"/>
    <w:rsid w:val="000F36FE"/>
    <w:rsid w:val="000F5099"/>
    <w:rsid w:val="00100768"/>
    <w:rsid w:val="0010230A"/>
    <w:rsid w:val="001025D5"/>
    <w:rsid w:val="00104E9D"/>
    <w:rsid w:val="001050B2"/>
    <w:rsid w:val="00105A7F"/>
    <w:rsid w:val="00106836"/>
    <w:rsid w:val="001102D1"/>
    <w:rsid w:val="00112EBF"/>
    <w:rsid w:val="00113973"/>
    <w:rsid w:val="00115A0F"/>
    <w:rsid w:val="00125B31"/>
    <w:rsid w:val="00126E51"/>
    <w:rsid w:val="001277E5"/>
    <w:rsid w:val="00127FB3"/>
    <w:rsid w:val="001302ED"/>
    <w:rsid w:val="00131D5D"/>
    <w:rsid w:val="00132962"/>
    <w:rsid w:val="00134119"/>
    <w:rsid w:val="001349BF"/>
    <w:rsid w:val="00134D7F"/>
    <w:rsid w:val="00135023"/>
    <w:rsid w:val="001411B7"/>
    <w:rsid w:val="00141EDA"/>
    <w:rsid w:val="001446AC"/>
    <w:rsid w:val="00147049"/>
    <w:rsid w:val="00151044"/>
    <w:rsid w:val="00151499"/>
    <w:rsid w:val="00154F99"/>
    <w:rsid w:val="00157306"/>
    <w:rsid w:val="00171FBD"/>
    <w:rsid w:val="0017200A"/>
    <w:rsid w:val="0017363A"/>
    <w:rsid w:val="00173D1D"/>
    <w:rsid w:val="00174EBC"/>
    <w:rsid w:val="0017658D"/>
    <w:rsid w:val="001800C2"/>
    <w:rsid w:val="00181BCF"/>
    <w:rsid w:val="001A3DD8"/>
    <w:rsid w:val="001B2E3D"/>
    <w:rsid w:val="001C0283"/>
    <w:rsid w:val="001C2140"/>
    <w:rsid w:val="001C65FB"/>
    <w:rsid w:val="001D10AA"/>
    <w:rsid w:val="001D1BBE"/>
    <w:rsid w:val="001D338A"/>
    <w:rsid w:val="001F3BF6"/>
    <w:rsid w:val="001F4DDE"/>
    <w:rsid w:val="001F5500"/>
    <w:rsid w:val="001F5D5E"/>
    <w:rsid w:val="002047BB"/>
    <w:rsid w:val="00204CED"/>
    <w:rsid w:val="002051EE"/>
    <w:rsid w:val="00205421"/>
    <w:rsid w:val="00214853"/>
    <w:rsid w:val="0021704F"/>
    <w:rsid w:val="00222EE0"/>
    <w:rsid w:val="0022756E"/>
    <w:rsid w:val="00227912"/>
    <w:rsid w:val="00227DA6"/>
    <w:rsid w:val="002328AB"/>
    <w:rsid w:val="002333F0"/>
    <w:rsid w:val="00235135"/>
    <w:rsid w:val="00237301"/>
    <w:rsid w:val="00237804"/>
    <w:rsid w:val="0024457C"/>
    <w:rsid w:val="00244EC1"/>
    <w:rsid w:val="00246C32"/>
    <w:rsid w:val="002513B4"/>
    <w:rsid w:val="002546F8"/>
    <w:rsid w:val="00260EDB"/>
    <w:rsid w:val="0026122D"/>
    <w:rsid w:val="0026287A"/>
    <w:rsid w:val="00263003"/>
    <w:rsid w:val="00265459"/>
    <w:rsid w:val="00267296"/>
    <w:rsid w:val="00270CB9"/>
    <w:rsid w:val="00273D57"/>
    <w:rsid w:val="00276CFE"/>
    <w:rsid w:val="002805F3"/>
    <w:rsid w:val="002839BC"/>
    <w:rsid w:val="0029119E"/>
    <w:rsid w:val="00291F94"/>
    <w:rsid w:val="002960FF"/>
    <w:rsid w:val="002968E3"/>
    <w:rsid w:val="002A3144"/>
    <w:rsid w:val="002A78F0"/>
    <w:rsid w:val="002B028A"/>
    <w:rsid w:val="002B49B7"/>
    <w:rsid w:val="002B6687"/>
    <w:rsid w:val="002C01FF"/>
    <w:rsid w:val="002D6704"/>
    <w:rsid w:val="002D7876"/>
    <w:rsid w:val="002D7D51"/>
    <w:rsid w:val="002E04DF"/>
    <w:rsid w:val="002E0546"/>
    <w:rsid w:val="002E67DF"/>
    <w:rsid w:val="002F00F0"/>
    <w:rsid w:val="002F2106"/>
    <w:rsid w:val="002F3BBF"/>
    <w:rsid w:val="002F4467"/>
    <w:rsid w:val="00301C21"/>
    <w:rsid w:val="00305ACD"/>
    <w:rsid w:val="00310008"/>
    <w:rsid w:val="00313F98"/>
    <w:rsid w:val="00314BB7"/>
    <w:rsid w:val="00317134"/>
    <w:rsid w:val="00321B41"/>
    <w:rsid w:val="00322D8C"/>
    <w:rsid w:val="0032766E"/>
    <w:rsid w:val="00327F53"/>
    <w:rsid w:val="00337324"/>
    <w:rsid w:val="003411A1"/>
    <w:rsid w:val="00341D9D"/>
    <w:rsid w:val="00344A2C"/>
    <w:rsid w:val="00353333"/>
    <w:rsid w:val="00354768"/>
    <w:rsid w:val="00354828"/>
    <w:rsid w:val="003615F3"/>
    <w:rsid w:val="00362A52"/>
    <w:rsid w:val="003632A6"/>
    <w:rsid w:val="00364789"/>
    <w:rsid w:val="003660C0"/>
    <w:rsid w:val="0036640E"/>
    <w:rsid w:val="0037253C"/>
    <w:rsid w:val="00373DF2"/>
    <w:rsid w:val="00374F33"/>
    <w:rsid w:val="00377AF8"/>
    <w:rsid w:val="0038055F"/>
    <w:rsid w:val="00380644"/>
    <w:rsid w:val="0038296F"/>
    <w:rsid w:val="003853A7"/>
    <w:rsid w:val="00387491"/>
    <w:rsid w:val="00391B40"/>
    <w:rsid w:val="00391C4D"/>
    <w:rsid w:val="00393A0D"/>
    <w:rsid w:val="00394B2E"/>
    <w:rsid w:val="003965D7"/>
    <w:rsid w:val="00397679"/>
    <w:rsid w:val="0039772A"/>
    <w:rsid w:val="003B07B0"/>
    <w:rsid w:val="003B4747"/>
    <w:rsid w:val="003C0B36"/>
    <w:rsid w:val="003C2D57"/>
    <w:rsid w:val="003C331B"/>
    <w:rsid w:val="003C4049"/>
    <w:rsid w:val="003C634B"/>
    <w:rsid w:val="003C6669"/>
    <w:rsid w:val="003D114E"/>
    <w:rsid w:val="003D76EF"/>
    <w:rsid w:val="003E1877"/>
    <w:rsid w:val="003E1DDB"/>
    <w:rsid w:val="003E2FFF"/>
    <w:rsid w:val="003F067C"/>
    <w:rsid w:val="003F3CCD"/>
    <w:rsid w:val="003F4555"/>
    <w:rsid w:val="003F47FC"/>
    <w:rsid w:val="003F7357"/>
    <w:rsid w:val="003F7A1C"/>
    <w:rsid w:val="0040005D"/>
    <w:rsid w:val="004017C1"/>
    <w:rsid w:val="00406EA4"/>
    <w:rsid w:val="00407529"/>
    <w:rsid w:val="00412983"/>
    <w:rsid w:val="00412FF0"/>
    <w:rsid w:val="00413BC1"/>
    <w:rsid w:val="0041736F"/>
    <w:rsid w:val="0042116F"/>
    <w:rsid w:val="00421D29"/>
    <w:rsid w:val="00426CC1"/>
    <w:rsid w:val="00427954"/>
    <w:rsid w:val="00432E1E"/>
    <w:rsid w:val="004360FE"/>
    <w:rsid w:val="004400E4"/>
    <w:rsid w:val="004431DD"/>
    <w:rsid w:val="00443A78"/>
    <w:rsid w:val="00443B5D"/>
    <w:rsid w:val="00444134"/>
    <w:rsid w:val="00446C55"/>
    <w:rsid w:val="00446EBF"/>
    <w:rsid w:val="004471F7"/>
    <w:rsid w:val="00447C75"/>
    <w:rsid w:val="004503AB"/>
    <w:rsid w:val="00451E81"/>
    <w:rsid w:val="004525C0"/>
    <w:rsid w:val="0045346D"/>
    <w:rsid w:val="00454B90"/>
    <w:rsid w:val="00457134"/>
    <w:rsid w:val="00467F47"/>
    <w:rsid w:val="00471EEE"/>
    <w:rsid w:val="00474C7A"/>
    <w:rsid w:val="00475276"/>
    <w:rsid w:val="00477418"/>
    <w:rsid w:val="00480316"/>
    <w:rsid w:val="004818F0"/>
    <w:rsid w:val="004838A7"/>
    <w:rsid w:val="004A3ADA"/>
    <w:rsid w:val="004A4672"/>
    <w:rsid w:val="004B0B84"/>
    <w:rsid w:val="004B5E2E"/>
    <w:rsid w:val="004B7278"/>
    <w:rsid w:val="004C7C1D"/>
    <w:rsid w:val="004CC785"/>
    <w:rsid w:val="004D1536"/>
    <w:rsid w:val="004D423B"/>
    <w:rsid w:val="004F6A5D"/>
    <w:rsid w:val="005011FD"/>
    <w:rsid w:val="005027AB"/>
    <w:rsid w:val="0050472B"/>
    <w:rsid w:val="00514760"/>
    <w:rsid w:val="0051687F"/>
    <w:rsid w:val="00516D9E"/>
    <w:rsid w:val="00517AAE"/>
    <w:rsid w:val="00520493"/>
    <w:rsid w:val="0052177A"/>
    <w:rsid w:val="0054139A"/>
    <w:rsid w:val="0054513B"/>
    <w:rsid w:val="00546EA2"/>
    <w:rsid w:val="0054713B"/>
    <w:rsid w:val="005521E8"/>
    <w:rsid w:val="005579CA"/>
    <w:rsid w:val="00560114"/>
    <w:rsid w:val="00561DF3"/>
    <w:rsid w:val="00565AD9"/>
    <w:rsid w:val="00571497"/>
    <w:rsid w:val="005751D7"/>
    <w:rsid w:val="00576729"/>
    <w:rsid w:val="00580B0B"/>
    <w:rsid w:val="00580E14"/>
    <w:rsid w:val="005816FE"/>
    <w:rsid w:val="00590378"/>
    <w:rsid w:val="005907C5"/>
    <w:rsid w:val="005908C0"/>
    <w:rsid w:val="00595EC6"/>
    <w:rsid w:val="005966DF"/>
    <w:rsid w:val="005A3E07"/>
    <w:rsid w:val="005A51A2"/>
    <w:rsid w:val="005B1A81"/>
    <w:rsid w:val="005B2434"/>
    <w:rsid w:val="005B4052"/>
    <w:rsid w:val="005B4FF9"/>
    <w:rsid w:val="005B5628"/>
    <w:rsid w:val="005C2812"/>
    <w:rsid w:val="005C4E6F"/>
    <w:rsid w:val="005C59F1"/>
    <w:rsid w:val="005C6DCA"/>
    <w:rsid w:val="005C7D60"/>
    <w:rsid w:val="005D4051"/>
    <w:rsid w:val="005D5D8F"/>
    <w:rsid w:val="005D6162"/>
    <w:rsid w:val="005D7B72"/>
    <w:rsid w:val="005E0429"/>
    <w:rsid w:val="005E0554"/>
    <w:rsid w:val="005E3B56"/>
    <w:rsid w:val="005E3BC5"/>
    <w:rsid w:val="005E4AF8"/>
    <w:rsid w:val="005E76E6"/>
    <w:rsid w:val="005F24EF"/>
    <w:rsid w:val="00605C43"/>
    <w:rsid w:val="0061003F"/>
    <w:rsid w:val="00610570"/>
    <w:rsid w:val="00616250"/>
    <w:rsid w:val="006162A3"/>
    <w:rsid w:val="0062171B"/>
    <w:rsid w:val="00624F4A"/>
    <w:rsid w:val="006263AD"/>
    <w:rsid w:val="006277D9"/>
    <w:rsid w:val="00630190"/>
    <w:rsid w:val="0063205B"/>
    <w:rsid w:val="00632E8E"/>
    <w:rsid w:val="00636C1F"/>
    <w:rsid w:val="00636CE1"/>
    <w:rsid w:val="00637804"/>
    <w:rsid w:val="00641909"/>
    <w:rsid w:val="00641A05"/>
    <w:rsid w:val="0064566F"/>
    <w:rsid w:val="00647FDE"/>
    <w:rsid w:val="00651515"/>
    <w:rsid w:val="006562B0"/>
    <w:rsid w:val="0066284C"/>
    <w:rsid w:val="0066795E"/>
    <w:rsid w:val="00670C64"/>
    <w:rsid w:val="00673B7C"/>
    <w:rsid w:val="00681BD1"/>
    <w:rsid w:val="00683187"/>
    <w:rsid w:val="006832AC"/>
    <w:rsid w:val="00694751"/>
    <w:rsid w:val="006961CC"/>
    <w:rsid w:val="006A0C83"/>
    <w:rsid w:val="006A5B97"/>
    <w:rsid w:val="006A68BF"/>
    <w:rsid w:val="006B4759"/>
    <w:rsid w:val="006B51C8"/>
    <w:rsid w:val="006B57E3"/>
    <w:rsid w:val="006C096E"/>
    <w:rsid w:val="006C1913"/>
    <w:rsid w:val="006C1C49"/>
    <w:rsid w:val="006C1E7F"/>
    <w:rsid w:val="006C3AB0"/>
    <w:rsid w:val="006C7515"/>
    <w:rsid w:val="006C7C93"/>
    <w:rsid w:val="006D7BD6"/>
    <w:rsid w:val="006E0A78"/>
    <w:rsid w:val="006E380D"/>
    <w:rsid w:val="006E5764"/>
    <w:rsid w:val="006F068F"/>
    <w:rsid w:val="006F42C8"/>
    <w:rsid w:val="006F5A00"/>
    <w:rsid w:val="007017A7"/>
    <w:rsid w:val="007052EB"/>
    <w:rsid w:val="00711918"/>
    <w:rsid w:val="007135D0"/>
    <w:rsid w:val="00714077"/>
    <w:rsid w:val="00714530"/>
    <w:rsid w:val="007147D3"/>
    <w:rsid w:val="00714C8E"/>
    <w:rsid w:val="00721651"/>
    <w:rsid w:val="00725EDD"/>
    <w:rsid w:val="00726639"/>
    <w:rsid w:val="007321FB"/>
    <w:rsid w:val="00734609"/>
    <w:rsid w:val="00734C51"/>
    <w:rsid w:val="0073553E"/>
    <w:rsid w:val="0073575E"/>
    <w:rsid w:val="007360A3"/>
    <w:rsid w:val="00736FFE"/>
    <w:rsid w:val="0074072B"/>
    <w:rsid w:val="007414E0"/>
    <w:rsid w:val="00742A03"/>
    <w:rsid w:val="0074647D"/>
    <w:rsid w:val="0074655E"/>
    <w:rsid w:val="00746985"/>
    <w:rsid w:val="00747A3F"/>
    <w:rsid w:val="00747AE4"/>
    <w:rsid w:val="00750013"/>
    <w:rsid w:val="00751BDA"/>
    <w:rsid w:val="0075313F"/>
    <w:rsid w:val="007544CE"/>
    <w:rsid w:val="007553E1"/>
    <w:rsid w:val="00756324"/>
    <w:rsid w:val="007630EA"/>
    <w:rsid w:val="00770398"/>
    <w:rsid w:val="00774506"/>
    <w:rsid w:val="007829A7"/>
    <w:rsid w:val="00784C85"/>
    <w:rsid w:val="007857AC"/>
    <w:rsid w:val="007900B6"/>
    <w:rsid w:val="00796B02"/>
    <w:rsid w:val="00796B11"/>
    <w:rsid w:val="00796BB4"/>
    <w:rsid w:val="007A1BB9"/>
    <w:rsid w:val="007A5FB8"/>
    <w:rsid w:val="007A6E01"/>
    <w:rsid w:val="007B025A"/>
    <w:rsid w:val="007B10CE"/>
    <w:rsid w:val="007B13DA"/>
    <w:rsid w:val="007B7FA9"/>
    <w:rsid w:val="007C369D"/>
    <w:rsid w:val="007C6391"/>
    <w:rsid w:val="007C7BB9"/>
    <w:rsid w:val="007D45DE"/>
    <w:rsid w:val="007D7779"/>
    <w:rsid w:val="007E36B3"/>
    <w:rsid w:val="007F34F1"/>
    <w:rsid w:val="007F541A"/>
    <w:rsid w:val="007F695A"/>
    <w:rsid w:val="00804218"/>
    <w:rsid w:val="0080424E"/>
    <w:rsid w:val="00805AF1"/>
    <w:rsid w:val="00810029"/>
    <w:rsid w:val="0081235D"/>
    <w:rsid w:val="008128C8"/>
    <w:rsid w:val="00814AB6"/>
    <w:rsid w:val="0081535D"/>
    <w:rsid w:val="0081631F"/>
    <w:rsid w:val="00817BFA"/>
    <w:rsid w:val="0082224C"/>
    <w:rsid w:val="00825751"/>
    <w:rsid w:val="0084027E"/>
    <w:rsid w:val="00847E59"/>
    <w:rsid w:val="00850D35"/>
    <w:rsid w:val="00852881"/>
    <w:rsid w:val="008577C7"/>
    <w:rsid w:val="00861CE5"/>
    <w:rsid w:val="00862411"/>
    <w:rsid w:val="00862D56"/>
    <w:rsid w:val="00864C3C"/>
    <w:rsid w:val="00865693"/>
    <w:rsid w:val="00870BE7"/>
    <w:rsid w:val="0087492B"/>
    <w:rsid w:val="00875A47"/>
    <w:rsid w:val="00875D40"/>
    <w:rsid w:val="008762D8"/>
    <w:rsid w:val="00880045"/>
    <w:rsid w:val="0088076B"/>
    <w:rsid w:val="00881270"/>
    <w:rsid w:val="008908CE"/>
    <w:rsid w:val="008951BF"/>
    <w:rsid w:val="008A12C2"/>
    <w:rsid w:val="008A62D6"/>
    <w:rsid w:val="008B74C8"/>
    <w:rsid w:val="008C5E1E"/>
    <w:rsid w:val="008C7DD5"/>
    <w:rsid w:val="008C7E22"/>
    <w:rsid w:val="008D0803"/>
    <w:rsid w:val="008D1347"/>
    <w:rsid w:val="008D341B"/>
    <w:rsid w:val="008D403A"/>
    <w:rsid w:val="008D45F0"/>
    <w:rsid w:val="008D7E7A"/>
    <w:rsid w:val="008E44EE"/>
    <w:rsid w:val="008F5123"/>
    <w:rsid w:val="008F6A5B"/>
    <w:rsid w:val="009012C7"/>
    <w:rsid w:val="0090489E"/>
    <w:rsid w:val="009056A3"/>
    <w:rsid w:val="00906100"/>
    <w:rsid w:val="00912042"/>
    <w:rsid w:val="00916ED7"/>
    <w:rsid w:val="00917D15"/>
    <w:rsid w:val="00917E85"/>
    <w:rsid w:val="00920F1E"/>
    <w:rsid w:val="009246F2"/>
    <w:rsid w:val="0092533F"/>
    <w:rsid w:val="00927353"/>
    <w:rsid w:val="00927516"/>
    <w:rsid w:val="009303AF"/>
    <w:rsid w:val="0093239F"/>
    <w:rsid w:val="009344EF"/>
    <w:rsid w:val="00937BE5"/>
    <w:rsid w:val="009391E7"/>
    <w:rsid w:val="00944FB1"/>
    <w:rsid w:val="009455A7"/>
    <w:rsid w:val="009504A9"/>
    <w:rsid w:val="0095063E"/>
    <w:rsid w:val="00956AEA"/>
    <w:rsid w:val="00957301"/>
    <w:rsid w:val="00964004"/>
    <w:rsid w:val="00965736"/>
    <w:rsid w:val="009752B8"/>
    <w:rsid w:val="009841DF"/>
    <w:rsid w:val="009910F5"/>
    <w:rsid w:val="00992B3F"/>
    <w:rsid w:val="00994397"/>
    <w:rsid w:val="0099698E"/>
    <w:rsid w:val="009978EE"/>
    <w:rsid w:val="009A3EA1"/>
    <w:rsid w:val="009B1731"/>
    <w:rsid w:val="009B257D"/>
    <w:rsid w:val="009B2B10"/>
    <w:rsid w:val="009B454F"/>
    <w:rsid w:val="009B6FD2"/>
    <w:rsid w:val="009B70AF"/>
    <w:rsid w:val="009C0EFF"/>
    <w:rsid w:val="009C16B3"/>
    <w:rsid w:val="009D05B4"/>
    <w:rsid w:val="009D577A"/>
    <w:rsid w:val="009D6C92"/>
    <w:rsid w:val="009D7256"/>
    <w:rsid w:val="009E0246"/>
    <w:rsid w:val="009E0924"/>
    <w:rsid w:val="009E2F81"/>
    <w:rsid w:val="009E6287"/>
    <w:rsid w:val="009E63F8"/>
    <w:rsid w:val="009E654C"/>
    <w:rsid w:val="009F3235"/>
    <w:rsid w:val="009F3DE6"/>
    <w:rsid w:val="00A05A52"/>
    <w:rsid w:val="00A12EE6"/>
    <w:rsid w:val="00A12EED"/>
    <w:rsid w:val="00A15A83"/>
    <w:rsid w:val="00A16D24"/>
    <w:rsid w:val="00A17053"/>
    <w:rsid w:val="00A1742B"/>
    <w:rsid w:val="00A1D4DD"/>
    <w:rsid w:val="00A21A51"/>
    <w:rsid w:val="00A21D78"/>
    <w:rsid w:val="00A22EA4"/>
    <w:rsid w:val="00A27870"/>
    <w:rsid w:val="00A343AE"/>
    <w:rsid w:val="00A34E4A"/>
    <w:rsid w:val="00A35168"/>
    <w:rsid w:val="00A3643D"/>
    <w:rsid w:val="00A5033C"/>
    <w:rsid w:val="00A514F6"/>
    <w:rsid w:val="00A52A0E"/>
    <w:rsid w:val="00A53A53"/>
    <w:rsid w:val="00A54419"/>
    <w:rsid w:val="00A55C43"/>
    <w:rsid w:val="00A61605"/>
    <w:rsid w:val="00A658E9"/>
    <w:rsid w:val="00A671B6"/>
    <w:rsid w:val="00A67A72"/>
    <w:rsid w:val="00A80A2F"/>
    <w:rsid w:val="00A815B2"/>
    <w:rsid w:val="00A82F07"/>
    <w:rsid w:val="00A85255"/>
    <w:rsid w:val="00A86872"/>
    <w:rsid w:val="00A90A81"/>
    <w:rsid w:val="00A90FFE"/>
    <w:rsid w:val="00A91F72"/>
    <w:rsid w:val="00A93B25"/>
    <w:rsid w:val="00AA1ADA"/>
    <w:rsid w:val="00AA2B2E"/>
    <w:rsid w:val="00AA2CA2"/>
    <w:rsid w:val="00AA4DE2"/>
    <w:rsid w:val="00AA6852"/>
    <w:rsid w:val="00AA6AF2"/>
    <w:rsid w:val="00AB0008"/>
    <w:rsid w:val="00AB02B8"/>
    <w:rsid w:val="00AB02EC"/>
    <w:rsid w:val="00AB0BB2"/>
    <w:rsid w:val="00AB0C1F"/>
    <w:rsid w:val="00AB23AC"/>
    <w:rsid w:val="00AB2DD0"/>
    <w:rsid w:val="00AB7717"/>
    <w:rsid w:val="00AC02C1"/>
    <w:rsid w:val="00AC1253"/>
    <w:rsid w:val="00AC177D"/>
    <w:rsid w:val="00AC3F51"/>
    <w:rsid w:val="00AD3337"/>
    <w:rsid w:val="00AE03D4"/>
    <w:rsid w:val="00AF0979"/>
    <w:rsid w:val="00AF423F"/>
    <w:rsid w:val="00AF4242"/>
    <w:rsid w:val="00AF749B"/>
    <w:rsid w:val="00B01919"/>
    <w:rsid w:val="00B01C9B"/>
    <w:rsid w:val="00B01CA4"/>
    <w:rsid w:val="00B069D4"/>
    <w:rsid w:val="00B10E45"/>
    <w:rsid w:val="00B1143D"/>
    <w:rsid w:val="00B11EE3"/>
    <w:rsid w:val="00B13B3F"/>
    <w:rsid w:val="00B13E4C"/>
    <w:rsid w:val="00B16261"/>
    <w:rsid w:val="00B21B8A"/>
    <w:rsid w:val="00B273A6"/>
    <w:rsid w:val="00B30F20"/>
    <w:rsid w:val="00B316C0"/>
    <w:rsid w:val="00B33AB9"/>
    <w:rsid w:val="00B36960"/>
    <w:rsid w:val="00B37BCC"/>
    <w:rsid w:val="00B4019C"/>
    <w:rsid w:val="00B4083C"/>
    <w:rsid w:val="00B40E1E"/>
    <w:rsid w:val="00B4159E"/>
    <w:rsid w:val="00B451FC"/>
    <w:rsid w:val="00B465AB"/>
    <w:rsid w:val="00B465ED"/>
    <w:rsid w:val="00B46CD5"/>
    <w:rsid w:val="00B51881"/>
    <w:rsid w:val="00B55E8C"/>
    <w:rsid w:val="00B57215"/>
    <w:rsid w:val="00B624EE"/>
    <w:rsid w:val="00B6761A"/>
    <w:rsid w:val="00B71127"/>
    <w:rsid w:val="00B71589"/>
    <w:rsid w:val="00B725E4"/>
    <w:rsid w:val="00B7526E"/>
    <w:rsid w:val="00B76AD2"/>
    <w:rsid w:val="00B879F3"/>
    <w:rsid w:val="00B944E7"/>
    <w:rsid w:val="00B9757B"/>
    <w:rsid w:val="00BA19DF"/>
    <w:rsid w:val="00BA3299"/>
    <w:rsid w:val="00BB673D"/>
    <w:rsid w:val="00BC0052"/>
    <w:rsid w:val="00BC126B"/>
    <w:rsid w:val="00BC27D5"/>
    <w:rsid w:val="00BC2F31"/>
    <w:rsid w:val="00BC662D"/>
    <w:rsid w:val="00BD04B4"/>
    <w:rsid w:val="00BE3310"/>
    <w:rsid w:val="00BE58C0"/>
    <w:rsid w:val="00BE65DA"/>
    <w:rsid w:val="00BE7A83"/>
    <w:rsid w:val="00BF1C85"/>
    <w:rsid w:val="00BF2CAF"/>
    <w:rsid w:val="00C05724"/>
    <w:rsid w:val="00C0617D"/>
    <w:rsid w:val="00C0743F"/>
    <w:rsid w:val="00C07999"/>
    <w:rsid w:val="00C10055"/>
    <w:rsid w:val="00C11640"/>
    <w:rsid w:val="00C13450"/>
    <w:rsid w:val="00C1373A"/>
    <w:rsid w:val="00C13868"/>
    <w:rsid w:val="00C14095"/>
    <w:rsid w:val="00C1648F"/>
    <w:rsid w:val="00C2678C"/>
    <w:rsid w:val="00C26919"/>
    <w:rsid w:val="00C272EF"/>
    <w:rsid w:val="00C33F6A"/>
    <w:rsid w:val="00C36F73"/>
    <w:rsid w:val="00C37CA9"/>
    <w:rsid w:val="00C3B830"/>
    <w:rsid w:val="00C459C5"/>
    <w:rsid w:val="00C50802"/>
    <w:rsid w:val="00C51097"/>
    <w:rsid w:val="00C514FD"/>
    <w:rsid w:val="00C51853"/>
    <w:rsid w:val="00C604D3"/>
    <w:rsid w:val="00C619CB"/>
    <w:rsid w:val="00C625E0"/>
    <w:rsid w:val="00C640AB"/>
    <w:rsid w:val="00C733E7"/>
    <w:rsid w:val="00C74092"/>
    <w:rsid w:val="00C76863"/>
    <w:rsid w:val="00C842D2"/>
    <w:rsid w:val="00C8749E"/>
    <w:rsid w:val="00C908C8"/>
    <w:rsid w:val="00C91DC8"/>
    <w:rsid w:val="00C92580"/>
    <w:rsid w:val="00CA1CAD"/>
    <w:rsid w:val="00CA3FB4"/>
    <w:rsid w:val="00CB2B74"/>
    <w:rsid w:val="00CB2EFE"/>
    <w:rsid w:val="00CB5C72"/>
    <w:rsid w:val="00CC1A48"/>
    <w:rsid w:val="00CC1E3C"/>
    <w:rsid w:val="00CC31F3"/>
    <w:rsid w:val="00CC3995"/>
    <w:rsid w:val="00CC4121"/>
    <w:rsid w:val="00CC775E"/>
    <w:rsid w:val="00CCC159"/>
    <w:rsid w:val="00CD2D48"/>
    <w:rsid w:val="00CD44D3"/>
    <w:rsid w:val="00CD791C"/>
    <w:rsid w:val="00CE118B"/>
    <w:rsid w:val="00CE1EFE"/>
    <w:rsid w:val="00CE2223"/>
    <w:rsid w:val="00CE630D"/>
    <w:rsid w:val="00CF5AE1"/>
    <w:rsid w:val="00D02315"/>
    <w:rsid w:val="00D038DE"/>
    <w:rsid w:val="00D03991"/>
    <w:rsid w:val="00D124CF"/>
    <w:rsid w:val="00D20494"/>
    <w:rsid w:val="00D330A8"/>
    <w:rsid w:val="00D34C21"/>
    <w:rsid w:val="00D3580F"/>
    <w:rsid w:val="00D36A28"/>
    <w:rsid w:val="00D40FC7"/>
    <w:rsid w:val="00D472EA"/>
    <w:rsid w:val="00D5371D"/>
    <w:rsid w:val="00D56790"/>
    <w:rsid w:val="00D65E02"/>
    <w:rsid w:val="00D76F31"/>
    <w:rsid w:val="00D80C2E"/>
    <w:rsid w:val="00D822BE"/>
    <w:rsid w:val="00D82DA7"/>
    <w:rsid w:val="00D9269F"/>
    <w:rsid w:val="00DA1F84"/>
    <w:rsid w:val="00DA64A6"/>
    <w:rsid w:val="00DA695C"/>
    <w:rsid w:val="00DA7946"/>
    <w:rsid w:val="00DA7B32"/>
    <w:rsid w:val="00DC705E"/>
    <w:rsid w:val="00DD2667"/>
    <w:rsid w:val="00DD3AFB"/>
    <w:rsid w:val="00DD4813"/>
    <w:rsid w:val="00DE0B9D"/>
    <w:rsid w:val="00DE2418"/>
    <w:rsid w:val="00DE2664"/>
    <w:rsid w:val="00DE2FAA"/>
    <w:rsid w:val="00DE4A79"/>
    <w:rsid w:val="00DE6F60"/>
    <w:rsid w:val="00DE70E3"/>
    <w:rsid w:val="00DF308F"/>
    <w:rsid w:val="00DF43F4"/>
    <w:rsid w:val="00E01759"/>
    <w:rsid w:val="00E01E5C"/>
    <w:rsid w:val="00E02895"/>
    <w:rsid w:val="00E03A47"/>
    <w:rsid w:val="00E045E1"/>
    <w:rsid w:val="00E06A47"/>
    <w:rsid w:val="00E13651"/>
    <w:rsid w:val="00E1420F"/>
    <w:rsid w:val="00E23664"/>
    <w:rsid w:val="00E24938"/>
    <w:rsid w:val="00E30B21"/>
    <w:rsid w:val="00E314AF"/>
    <w:rsid w:val="00E32E49"/>
    <w:rsid w:val="00E34004"/>
    <w:rsid w:val="00E36032"/>
    <w:rsid w:val="00E36930"/>
    <w:rsid w:val="00E43439"/>
    <w:rsid w:val="00E51374"/>
    <w:rsid w:val="00E55F6E"/>
    <w:rsid w:val="00E61999"/>
    <w:rsid w:val="00E66901"/>
    <w:rsid w:val="00E727A1"/>
    <w:rsid w:val="00E745F5"/>
    <w:rsid w:val="00E7552B"/>
    <w:rsid w:val="00E871BC"/>
    <w:rsid w:val="00E87C2E"/>
    <w:rsid w:val="00E91FCA"/>
    <w:rsid w:val="00E94DFB"/>
    <w:rsid w:val="00E97228"/>
    <w:rsid w:val="00EA78F8"/>
    <w:rsid w:val="00EA7BF1"/>
    <w:rsid w:val="00EB1E52"/>
    <w:rsid w:val="00EB3BD4"/>
    <w:rsid w:val="00EB5F7E"/>
    <w:rsid w:val="00EC0FEF"/>
    <w:rsid w:val="00ED143D"/>
    <w:rsid w:val="00ED1624"/>
    <w:rsid w:val="00ED2B6F"/>
    <w:rsid w:val="00ED56E3"/>
    <w:rsid w:val="00ED5771"/>
    <w:rsid w:val="00EE4003"/>
    <w:rsid w:val="00EE64C0"/>
    <w:rsid w:val="00EF15B6"/>
    <w:rsid w:val="00EF15FD"/>
    <w:rsid w:val="00EF7456"/>
    <w:rsid w:val="00EF74D7"/>
    <w:rsid w:val="00F138C8"/>
    <w:rsid w:val="00F13FE8"/>
    <w:rsid w:val="00F17BDF"/>
    <w:rsid w:val="00F237A4"/>
    <w:rsid w:val="00F23C31"/>
    <w:rsid w:val="00F25135"/>
    <w:rsid w:val="00F309D7"/>
    <w:rsid w:val="00F318FB"/>
    <w:rsid w:val="00F368DD"/>
    <w:rsid w:val="00F42C81"/>
    <w:rsid w:val="00F47E6C"/>
    <w:rsid w:val="00F61096"/>
    <w:rsid w:val="00F65495"/>
    <w:rsid w:val="00F65FAA"/>
    <w:rsid w:val="00F81E15"/>
    <w:rsid w:val="00F8679F"/>
    <w:rsid w:val="00F86EC9"/>
    <w:rsid w:val="00F87F2A"/>
    <w:rsid w:val="00F91BA2"/>
    <w:rsid w:val="00F925B9"/>
    <w:rsid w:val="00F92EEA"/>
    <w:rsid w:val="00F95951"/>
    <w:rsid w:val="00F95A99"/>
    <w:rsid w:val="00F97230"/>
    <w:rsid w:val="00F97242"/>
    <w:rsid w:val="00FA0555"/>
    <w:rsid w:val="00FA673D"/>
    <w:rsid w:val="00FB14B9"/>
    <w:rsid w:val="00FB321D"/>
    <w:rsid w:val="00FB4826"/>
    <w:rsid w:val="00FC08CC"/>
    <w:rsid w:val="00FC328F"/>
    <w:rsid w:val="00FC7A05"/>
    <w:rsid w:val="00FD0AF3"/>
    <w:rsid w:val="00FD24D9"/>
    <w:rsid w:val="00FD31E1"/>
    <w:rsid w:val="00FD670C"/>
    <w:rsid w:val="00FD69BA"/>
    <w:rsid w:val="00FE6E98"/>
    <w:rsid w:val="00FF2E5A"/>
    <w:rsid w:val="01296780"/>
    <w:rsid w:val="0137D6D5"/>
    <w:rsid w:val="01401499"/>
    <w:rsid w:val="0156FBD3"/>
    <w:rsid w:val="01711B4E"/>
    <w:rsid w:val="01A49AFC"/>
    <w:rsid w:val="01EA7830"/>
    <w:rsid w:val="022CF51B"/>
    <w:rsid w:val="023184D1"/>
    <w:rsid w:val="02505F64"/>
    <w:rsid w:val="02659D65"/>
    <w:rsid w:val="026F6888"/>
    <w:rsid w:val="027081DE"/>
    <w:rsid w:val="027427B9"/>
    <w:rsid w:val="028B0D29"/>
    <w:rsid w:val="02AFD9FF"/>
    <w:rsid w:val="02FBE151"/>
    <w:rsid w:val="030DAA12"/>
    <w:rsid w:val="032B6204"/>
    <w:rsid w:val="03856819"/>
    <w:rsid w:val="03A4A1EC"/>
    <w:rsid w:val="03D7CC01"/>
    <w:rsid w:val="03DE50E1"/>
    <w:rsid w:val="04273A25"/>
    <w:rsid w:val="04292252"/>
    <w:rsid w:val="045F0A1F"/>
    <w:rsid w:val="04653D1E"/>
    <w:rsid w:val="0473EF1C"/>
    <w:rsid w:val="0497C395"/>
    <w:rsid w:val="04DDCB77"/>
    <w:rsid w:val="053E0415"/>
    <w:rsid w:val="054B8339"/>
    <w:rsid w:val="05510623"/>
    <w:rsid w:val="05511BD9"/>
    <w:rsid w:val="0565F62C"/>
    <w:rsid w:val="05C83985"/>
    <w:rsid w:val="05D162BA"/>
    <w:rsid w:val="05FAC9CB"/>
    <w:rsid w:val="061E7201"/>
    <w:rsid w:val="0640231F"/>
    <w:rsid w:val="06619BB3"/>
    <w:rsid w:val="0666D2AC"/>
    <w:rsid w:val="067B6271"/>
    <w:rsid w:val="06869ADA"/>
    <w:rsid w:val="0694C031"/>
    <w:rsid w:val="06BA853B"/>
    <w:rsid w:val="06EEABDA"/>
    <w:rsid w:val="06EF5A12"/>
    <w:rsid w:val="0711FC0C"/>
    <w:rsid w:val="0715E9E9"/>
    <w:rsid w:val="071A8644"/>
    <w:rsid w:val="0725D646"/>
    <w:rsid w:val="072DB833"/>
    <w:rsid w:val="07326007"/>
    <w:rsid w:val="0753D640"/>
    <w:rsid w:val="0777246C"/>
    <w:rsid w:val="07A19A44"/>
    <w:rsid w:val="07A8611D"/>
    <w:rsid w:val="07BF6634"/>
    <w:rsid w:val="07CAEEB3"/>
    <w:rsid w:val="08321C02"/>
    <w:rsid w:val="0833F82A"/>
    <w:rsid w:val="0838CED4"/>
    <w:rsid w:val="085C236A"/>
    <w:rsid w:val="08A268F2"/>
    <w:rsid w:val="08A9E805"/>
    <w:rsid w:val="08AA6109"/>
    <w:rsid w:val="08EF11B1"/>
    <w:rsid w:val="08FBE783"/>
    <w:rsid w:val="090F6715"/>
    <w:rsid w:val="0912E88E"/>
    <w:rsid w:val="093AEC19"/>
    <w:rsid w:val="093B66DC"/>
    <w:rsid w:val="095AD3FF"/>
    <w:rsid w:val="095BDACC"/>
    <w:rsid w:val="09B678FF"/>
    <w:rsid w:val="09B82459"/>
    <w:rsid w:val="09BBF8DE"/>
    <w:rsid w:val="09CCFF8E"/>
    <w:rsid w:val="09D43CBA"/>
    <w:rsid w:val="09F439F0"/>
    <w:rsid w:val="0A18D780"/>
    <w:rsid w:val="0A26D1AF"/>
    <w:rsid w:val="0A4FC5DB"/>
    <w:rsid w:val="0A8B0E87"/>
    <w:rsid w:val="0AAD51A6"/>
    <w:rsid w:val="0ACB3B01"/>
    <w:rsid w:val="0AD42900"/>
    <w:rsid w:val="0ADF0FDF"/>
    <w:rsid w:val="0AE88E83"/>
    <w:rsid w:val="0B17C591"/>
    <w:rsid w:val="0B46172B"/>
    <w:rsid w:val="0B613418"/>
    <w:rsid w:val="0B99549A"/>
    <w:rsid w:val="0BA61046"/>
    <w:rsid w:val="0BA7323D"/>
    <w:rsid w:val="0BC9039C"/>
    <w:rsid w:val="0BE39545"/>
    <w:rsid w:val="0C218C81"/>
    <w:rsid w:val="0C393468"/>
    <w:rsid w:val="0C5384C3"/>
    <w:rsid w:val="0C55287B"/>
    <w:rsid w:val="0C6EEF05"/>
    <w:rsid w:val="0C729DC7"/>
    <w:rsid w:val="0C83760D"/>
    <w:rsid w:val="0C9B2F89"/>
    <w:rsid w:val="0CDE0C23"/>
    <w:rsid w:val="0CEB2302"/>
    <w:rsid w:val="0CF9DF06"/>
    <w:rsid w:val="0D161A85"/>
    <w:rsid w:val="0D1F8775"/>
    <w:rsid w:val="0D3B442D"/>
    <w:rsid w:val="0D4351DC"/>
    <w:rsid w:val="0D4D53C5"/>
    <w:rsid w:val="0D570F4A"/>
    <w:rsid w:val="0D72B251"/>
    <w:rsid w:val="0D7A6B54"/>
    <w:rsid w:val="0D97E0D8"/>
    <w:rsid w:val="0DA162A6"/>
    <w:rsid w:val="0DA96EDB"/>
    <w:rsid w:val="0DADA528"/>
    <w:rsid w:val="0DD1A672"/>
    <w:rsid w:val="0DD8DCEA"/>
    <w:rsid w:val="0E01F1D4"/>
    <w:rsid w:val="0E229865"/>
    <w:rsid w:val="0E4EE872"/>
    <w:rsid w:val="0E798176"/>
    <w:rsid w:val="0E7F2080"/>
    <w:rsid w:val="0EB474C1"/>
    <w:rsid w:val="0ECC0F46"/>
    <w:rsid w:val="0ECC57C6"/>
    <w:rsid w:val="0EFB78E6"/>
    <w:rsid w:val="0F1862DA"/>
    <w:rsid w:val="0F1EE362"/>
    <w:rsid w:val="0F4A0CB7"/>
    <w:rsid w:val="0F4B952D"/>
    <w:rsid w:val="0F7C0CA4"/>
    <w:rsid w:val="0F9E92A5"/>
    <w:rsid w:val="0FCFD192"/>
    <w:rsid w:val="0FDBE822"/>
    <w:rsid w:val="0FE043D6"/>
    <w:rsid w:val="0FE046A2"/>
    <w:rsid w:val="0FE885C6"/>
    <w:rsid w:val="0FFC9B27"/>
    <w:rsid w:val="1020B24E"/>
    <w:rsid w:val="10357BF3"/>
    <w:rsid w:val="1035A3C1"/>
    <w:rsid w:val="103DEBD5"/>
    <w:rsid w:val="104AC62E"/>
    <w:rsid w:val="105FE462"/>
    <w:rsid w:val="1065FB24"/>
    <w:rsid w:val="106F4DA4"/>
    <w:rsid w:val="1076EB0F"/>
    <w:rsid w:val="10997139"/>
    <w:rsid w:val="109A2BE1"/>
    <w:rsid w:val="10C167F7"/>
    <w:rsid w:val="10D831CD"/>
    <w:rsid w:val="10FA91D7"/>
    <w:rsid w:val="10FAEA73"/>
    <w:rsid w:val="11217BB0"/>
    <w:rsid w:val="1122B377"/>
    <w:rsid w:val="117546D1"/>
    <w:rsid w:val="1195E293"/>
    <w:rsid w:val="119E3023"/>
    <w:rsid w:val="11A25CA0"/>
    <w:rsid w:val="11B121BF"/>
    <w:rsid w:val="11D65DC7"/>
    <w:rsid w:val="11FFD0BC"/>
    <w:rsid w:val="122ADAAE"/>
    <w:rsid w:val="123D217B"/>
    <w:rsid w:val="128713CA"/>
    <w:rsid w:val="12BE940E"/>
    <w:rsid w:val="12FB5A83"/>
    <w:rsid w:val="137070BE"/>
    <w:rsid w:val="13F74D66"/>
    <w:rsid w:val="13F802FB"/>
    <w:rsid w:val="1401DE2A"/>
    <w:rsid w:val="144E09A2"/>
    <w:rsid w:val="14552E28"/>
    <w:rsid w:val="14595711"/>
    <w:rsid w:val="150E7820"/>
    <w:rsid w:val="1521A5A2"/>
    <w:rsid w:val="15291B4B"/>
    <w:rsid w:val="152A4435"/>
    <w:rsid w:val="1538113E"/>
    <w:rsid w:val="153C9DD1"/>
    <w:rsid w:val="156BAF2F"/>
    <w:rsid w:val="158FD80A"/>
    <w:rsid w:val="15A2DD49"/>
    <w:rsid w:val="15A5AA8B"/>
    <w:rsid w:val="15EF80B9"/>
    <w:rsid w:val="15F404C5"/>
    <w:rsid w:val="1669F2FA"/>
    <w:rsid w:val="16853495"/>
    <w:rsid w:val="16B25C82"/>
    <w:rsid w:val="16E1BBED"/>
    <w:rsid w:val="16FC590C"/>
    <w:rsid w:val="172A83BC"/>
    <w:rsid w:val="1784C361"/>
    <w:rsid w:val="1787E708"/>
    <w:rsid w:val="17A6C28D"/>
    <w:rsid w:val="17ED38EE"/>
    <w:rsid w:val="180F0848"/>
    <w:rsid w:val="18265DE8"/>
    <w:rsid w:val="182BDE97"/>
    <w:rsid w:val="1838DEE8"/>
    <w:rsid w:val="18697151"/>
    <w:rsid w:val="186AE097"/>
    <w:rsid w:val="1876E99B"/>
    <w:rsid w:val="18A38E6B"/>
    <w:rsid w:val="18A448BA"/>
    <w:rsid w:val="18E27E50"/>
    <w:rsid w:val="18EA454C"/>
    <w:rsid w:val="18F7120B"/>
    <w:rsid w:val="193A1476"/>
    <w:rsid w:val="19729738"/>
    <w:rsid w:val="19B9069D"/>
    <w:rsid w:val="19C7BF66"/>
    <w:rsid w:val="1A0617A3"/>
    <w:rsid w:val="1A16BF49"/>
    <w:rsid w:val="1A24E95B"/>
    <w:rsid w:val="1A41E4F8"/>
    <w:rsid w:val="1A762B43"/>
    <w:rsid w:val="1A8117EE"/>
    <w:rsid w:val="1B0758F3"/>
    <w:rsid w:val="1B11D72D"/>
    <w:rsid w:val="1B27042F"/>
    <w:rsid w:val="1B535135"/>
    <w:rsid w:val="1B61A19B"/>
    <w:rsid w:val="1B68F957"/>
    <w:rsid w:val="1BC11EC9"/>
    <w:rsid w:val="1BDA3020"/>
    <w:rsid w:val="1BE85BBC"/>
    <w:rsid w:val="1BF0CD7D"/>
    <w:rsid w:val="1BF5BD88"/>
    <w:rsid w:val="1BF5E701"/>
    <w:rsid w:val="1BFD4977"/>
    <w:rsid w:val="1C0154AE"/>
    <w:rsid w:val="1C581ACF"/>
    <w:rsid w:val="1C7422E7"/>
    <w:rsid w:val="1C8010CE"/>
    <w:rsid w:val="1C9625C0"/>
    <w:rsid w:val="1CA4EE69"/>
    <w:rsid w:val="1CAD6C75"/>
    <w:rsid w:val="1CB94DAD"/>
    <w:rsid w:val="1CC18B1F"/>
    <w:rsid w:val="1CE3BBAE"/>
    <w:rsid w:val="1D099BD9"/>
    <w:rsid w:val="1D1447D3"/>
    <w:rsid w:val="1D177444"/>
    <w:rsid w:val="1D593B19"/>
    <w:rsid w:val="1D61EFBA"/>
    <w:rsid w:val="1D7EAE69"/>
    <w:rsid w:val="1DC1FCC2"/>
    <w:rsid w:val="1DD3E36B"/>
    <w:rsid w:val="1DFDF854"/>
    <w:rsid w:val="1E216BF7"/>
    <w:rsid w:val="1E37CD65"/>
    <w:rsid w:val="1E497F7A"/>
    <w:rsid w:val="1E62582A"/>
    <w:rsid w:val="1E81A86D"/>
    <w:rsid w:val="1EB9AAB5"/>
    <w:rsid w:val="1EC6FABC"/>
    <w:rsid w:val="1ECDA11C"/>
    <w:rsid w:val="1EE5156F"/>
    <w:rsid w:val="1EEFB0FE"/>
    <w:rsid w:val="1F036938"/>
    <w:rsid w:val="1F05265A"/>
    <w:rsid w:val="1F06D10F"/>
    <w:rsid w:val="1F1E1787"/>
    <w:rsid w:val="1F225A8B"/>
    <w:rsid w:val="1F50699F"/>
    <w:rsid w:val="1F58E9FD"/>
    <w:rsid w:val="1FB161B7"/>
    <w:rsid w:val="1FB5DA30"/>
    <w:rsid w:val="2000154C"/>
    <w:rsid w:val="20163F53"/>
    <w:rsid w:val="203217CC"/>
    <w:rsid w:val="20808543"/>
    <w:rsid w:val="209D7B98"/>
    <w:rsid w:val="20AFD9E3"/>
    <w:rsid w:val="20B5407E"/>
    <w:rsid w:val="20C74954"/>
    <w:rsid w:val="20D56B64"/>
    <w:rsid w:val="20DE923A"/>
    <w:rsid w:val="20FE5441"/>
    <w:rsid w:val="210B997B"/>
    <w:rsid w:val="2120DDFA"/>
    <w:rsid w:val="2139E595"/>
    <w:rsid w:val="213B162E"/>
    <w:rsid w:val="21850BE9"/>
    <w:rsid w:val="21A8C474"/>
    <w:rsid w:val="21ACB781"/>
    <w:rsid w:val="21BA2B61"/>
    <w:rsid w:val="21E95A7A"/>
    <w:rsid w:val="2222A918"/>
    <w:rsid w:val="222A40B1"/>
    <w:rsid w:val="22491E58"/>
    <w:rsid w:val="226D56F6"/>
    <w:rsid w:val="2271C8C8"/>
    <w:rsid w:val="228538F4"/>
    <w:rsid w:val="22CC62C2"/>
    <w:rsid w:val="22DCD0AD"/>
    <w:rsid w:val="22EA9B28"/>
    <w:rsid w:val="22F077C0"/>
    <w:rsid w:val="23079CD1"/>
    <w:rsid w:val="233180D8"/>
    <w:rsid w:val="233B2C8B"/>
    <w:rsid w:val="23528A8A"/>
    <w:rsid w:val="2367443F"/>
    <w:rsid w:val="2381EE1E"/>
    <w:rsid w:val="2390B79A"/>
    <w:rsid w:val="23DFA7FB"/>
    <w:rsid w:val="23E5878A"/>
    <w:rsid w:val="243B9C21"/>
    <w:rsid w:val="246408B4"/>
    <w:rsid w:val="24C08E91"/>
    <w:rsid w:val="24D86F4F"/>
    <w:rsid w:val="24EA99FC"/>
    <w:rsid w:val="2503E5D6"/>
    <w:rsid w:val="253893E0"/>
    <w:rsid w:val="2553C706"/>
    <w:rsid w:val="2554C29B"/>
    <w:rsid w:val="2557CD2C"/>
    <w:rsid w:val="26199E16"/>
    <w:rsid w:val="262A8DD5"/>
    <w:rsid w:val="2640463B"/>
    <w:rsid w:val="264F1EA0"/>
    <w:rsid w:val="26D2097A"/>
    <w:rsid w:val="27148DE6"/>
    <w:rsid w:val="272FA345"/>
    <w:rsid w:val="27336232"/>
    <w:rsid w:val="274A319B"/>
    <w:rsid w:val="27C5570A"/>
    <w:rsid w:val="2835EE42"/>
    <w:rsid w:val="283CD464"/>
    <w:rsid w:val="283E1C2B"/>
    <w:rsid w:val="2843006B"/>
    <w:rsid w:val="285F2D09"/>
    <w:rsid w:val="28683A21"/>
    <w:rsid w:val="287FEA4B"/>
    <w:rsid w:val="28B017C7"/>
    <w:rsid w:val="28CAA7C2"/>
    <w:rsid w:val="28CE62FA"/>
    <w:rsid w:val="28E6F6D1"/>
    <w:rsid w:val="28F04741"/>
    <w:rsid w:val="28F23CEB"/>
    <w:rsid w:val="2913F7CB"/>
    <w:rsid w:val="29204B0F"/>
    <w:rsid w:val="293144A4"/>
    <w:rsid w:val="294811FB"/>
    <w:rsid w:val="2972C6A1"/>
    <w:rsid w:val="299355E0"/>
    <w:rsid w:val="29BAD230"/>
    <w:rsid w:val="29DE257F"/>
    <w:rsid w:val="2A2CADB9"/>
    <w:rsid w:val="2AB86F26"/>
    <w:rsid w:val="2ABE4397"/>
    <w:rsid w:val="2B3BDA4B"/>
    <w:rsid w:val="2B459030"/>
    <w:rsid w:val="2B878CD6"/>
    <w:rsid w:val="2B96B1B0"/>
    <w:rsid w:val="2BA1104A"/>
    <w:rsid w:val="2BA9A71C"/>
    <w:rsid w:val="2BB249E5"/>
    <w:rsid w:val="2BF27E1C"/>
    <w:rsid w:val="2BF3EC73"/>
    <w:rsid w:val="2BFEAA94"/>
    <w:rsid w:val="2C0742D3"/>
    <w:rsid w:val="2C0BD09E"/>
    <w:rsid w:val="2C6832D7"/>
    <w:rsid w:val="2C6CD36D"/>
    <w:rsid w:val="2C7C1AD7"/>
    <w:rsid w:val="2C9103D8"/>
    <w:rsid w:val="2C9B9C79"/>
    <w:rsid w:val="2C9FEEB7"/>
    <w:rsid w:val="2CCB6F28"/>
    <w:rsid w:val="2CD60FF3"/>
    <w:rsid w:val="2D020599"/>
    <w:rsid w:val="2D245251"/>
    <w:rsid w:val="2D5EE5D1"/>
    <w:rsid w:val="2DA97E44"/>
    <w:rsid w:val="2DF6D8D9"/>
    <w:rsid w:val="2DFF4B53"/>
    <w:rsid w:val="2E327A4E"/>
    <w:rsid w:val="2E3E79E0"/>
    <w:rsid w:val="2E3F7A62"/>
    <w:rsid w:val="2E4F6DF0"/>
    <w:rsid w:val="2E68BEB0"/>
    <w:rsid w:val="2EA9EF5E"/>
    <w:rsid w:val="2EAA4005"/>
    <w:rsid w:val="2EC2F38F"/>
    <w:rsid w:val="2ED33B88"/>
    <w:rsid w:val="2EF5F882"/>
    <w:rsid w:val="2F39D546"/>
    <w:rsid w:val="2F4ABEE4"/>
    <w:rsid w:val="2F5B46EF"/>
    <w:rsid w:val="2F8C510C"/>
    <w:rsid w:val="2F943360"/>
    <w:rsid w:val="2F981B83"/>
    <w:rsid w:val="2F9FF6DF"/>
    <w:rsid w:val="2FA12183"/>
    <w:rsid w:val="2FCA5F94"/>
    <w:rsid w:val="30041EA0"/>
    <w:rsid w:val="302E9DAE"/>
    <w:rsid w:val="3031405B"/>
    <w:rsid w:val="304CF52E"/>
    <w:rsid w:val="3061A814"/>
    <w:rsid w:val="3061EA56"/>
    <w:rsid w:val="306A2CEA"/>
    <w:rsid w:val="308AA1A2"/>
    <w:rsid w:val="309CC9D1"/>
    <w:rsid w:val="30AF50CC"/>
    <w:rsid w:val="310C23C1"/>
    <w:rsid w:val="311C7419"/>
    <w:rsid w:val="31217928"/>
    <w:rsid w:val="3126F47E"/>
    <w:rsid w:val="3127E541"/>
    <w:rsid w:val="314BDB42"/>
    <w:rsid w:val="318715FB"/>
    <w:rsid w:val="31C5F3C5"/>
    <w:rsid w:val="31D45E75"/>
    <w:rsid w:val="322CF76A"/>
    <w:rsid w:val="322D9B30"/>
    <w:rsid w:val="3247BB0E"/>
    <w:rsid w:val="324FEA70"/>
    <w:rsid w:val="327A9490"/>
    <w:rsid w:val="32C8FBF6"/>
    <w:rsid w:val="32D30307"/>
    <w:rsid w:val="32E4E751"/>
    <w:rsid w:val="332386C7"/>
    <w:rsid w:val="334321FC"/>
    <w:rsid w:val="3345A9D9"/>
    <w:rsid w:val="33660B65"/>
    <w:rsid w:val="33667EBD"/>
    <w:rsid w:val="338440C8"/>
    <w:rsid w:val="33D2707A"/>
    <w:rsid w:val="33D2E09B"/>
    <w:rsid w:val="33D60EB0"/>
    <w:rsid w:val="33E5EA43"/>
    <w:rsid w:val="34384010"/>
    <w:rsid w:val="3438F006"/>
    <w:rsid w:val="345DF66A"/>
    <w:rsid w:val="345F849D"/>
    <w:rsid w:val="34627B38"/>
    <w:rsid w:val="34A19C92"/>
    <w:rsid w:val="34A797AC"/>
    <w:rsid w:val="34AB15F9"/>
    <w:rsid w:val="34B65C10"/>
    <w:rsid w:val="34B8479F"/>
    <w:rsid w:val="34E2DFBE"/>
    <w:rsid w:val="34E4FFDC"/>
    <w:rsid w:val="34F5846C"/>
    <w:rsid w:val="35009AB5"/>
    <w:rsid w:val="351DF0E1"/>
    <w:rsid w:val="353A88A0"/>
    <w:rsid w:val="35443F5F"/>
    <w:rsid w:val="355E437E"/>
    <w:rsid w:val="35685384"/>
    <w:rsid w:val="3580A4D2"/>
    <w:rsid w:val="3588DF03"/>
    <w:rsid w:val="35A37F8C"/>
    <w:rsid w:val="35C5E388"/>
    <w:rsid w:val="35C65784"/>
    <w:rsid w:val="35F0AA19"/>
    <w:rsid w:val="3622D60A"/>
    <w:rsid w:val="3637BE13"/>
    <w:rsid w:val="363E772A"/>
    <w:rsid w:val="364CBC74"/>
    <w:rsid w:val="3670443E"/>
    <w:rsid w:val="3678DF73"/>
    <w:rsid w:val="3679A02F"/>
    <w:rsid w:val="3687463D"/>
    <w:rsid w:val="369AB6A9"/>
    <w:rsid w:val="36C73E52"/>
    <w:rsid w:val="36EE23D7"/>
    <w:rsid w:val="36FE0D9C"/>
    <w:rsid w:val="36FEA81F"/>
    <w:rsid w:val="370D8883"/>
    <w:rsid w:val="372C2FE9"/>
    <w:rsid w:val="3737002D"/>
    <w:rsid w:val="377ADE70"/>
    <w:rsid w:val="37813AFF"/>
    <w:rsid w:val="3790B710"/>
    <w:rsid w:val="3793D007"/>
    <w:rsid w:val="3798CA31"/>
    <w:rsid w:val="379EE3E4"/>
    <w:rsid w:val="37F28A30"/>
    <w:rsid w:val="3806BB95"/>
    <w:rsid w:val="381324ED"/>
    <w:rsid w:val="38204B16"/>
    <w:rsid w:val="383E0410"/>
    <w:rsid w:val="384DB593"/>
    <w:rsid w:val="3850CB0A"/>
    <w:rsid w:val="38539053"/>
    <w:rsid w:val="385B1383"/>
    <w:rsid w:val="386ECBF8"/>
    <w:rsid w:val="387E34CD"/>
    <w:rsid w:val="38BF5E95"/>
    <w:rsid w:val="38BFCD93"/>
    <w:rsid w:val="38C34E1A"/>
    <w:rsid w:val="38C4852B"/>
    <w:rsid w:val="38C4FF06"/>
    <w:rsid w:val="38CF9E7E"/>
    <w:rsid w:val="3923B892"/>
    <w:rsid w:val="394666AF"/>
    <w:rsid w:val="3961E1CB"/>
    <w:rsid w:val="3977B6BD"/>
    <w:rsid w:val="398ECE20"/>
    <w:rsid w:val="39B30678"/>
    <w:rsid w:val="39BB6044"/>
    <w:rsid w:val="39D30915"/>
    <w:rsid w:val="39E081CE"/>
    <w:rsid w:val="3A055084"/>
    <w:rsid w:val="3A0E5564"/>
    <w:rsid w:val="3A210405"/>
    <w:rsid w:val="3A2AD62E"/>
    <w:rsid w:val="3A2B5674"/>
    <w:rsid w:val="3A321A05"/>
    <w:rsid w:val="3A457332"/>
    <w:rsid w:val="3A45836F"/>
    <w:rsid w:val="3A7E89E8"/>
    <w:rsid w:val="3A94A19D"/>
    <w:rsid w:val="3A9A1AF3"/>
    <w:rsid w:val="3AC76C57"/>
    <w:rsid w:val="3ACB591D"/>
    <w:rsid w:val="3AEC5F0B"/>
    <w:rsid w:val="3B1CE9F5"/>
    <w:rsid w:val="3B2C32A0"/>
    <w:rsid w:val="3B455AC2"/>
    <w:rsid w:val="3B48EBFC"/>
    <w:rsid w:val="3B7973F7"/>
    <w:rsid w:val="3B84932D"/>
    <w:rsid w:val="3B8645F5"/>
    <w:rsid w:val="3B8E6066"/>
    <w:rsid w:val="3BBDCFA6"/>
    <w:rsid w:val="3BC5EBF6"/>
    <w:rsid w:val="3BD79BBF"/>
    <w:rsid w:val="3C06E3DE"/>
    <w:rsid w:val="3C2520CC"/>
    <w:rsid w:val="3C6304F8"/>
    <w:rsid w:val="3C72755B"/>
    <w:rsid w:val="3C8D4FE8"/>
    <w:rsid w:val="3C90FC38"/>
    <w:rsid w:val="3CB04879"/>
    <w:rsid w:val="3CF8AE4D"/>
    <w:rsid w:val="3CFFC30D"/>
    <w:rsid w:val="3D079E20"/>
    <w:rsid w:val="3D14B533"/>
    <w:rsid w:val="3D1A6B55"/>
    <w:rsid w:val="3D604235"/>
    <w:rsid w:val="3D63FDFF"/>
    <w:rsid w:val="3D6F6F39"/>
    <w:rsid w:val="3D71C107"/>
    <w:rsid w:val="3D8B3AF1"/>
    <w:rsid w:val="3E5635D6"/>
    <w:rsid w:val="3E840C27"/>
    <w:rsid w:val="3E94B204"/>
    <w:rsid w:val="3EB03A7C"/>
    <w:rsid w:val="3EDD48AC"/>
    <w:rsid w:val="3EE4FFF2"/>
    <w:rsid w:val="3EEABF95"/>
    <w:rsid w:val="3EFD25FD"/>
    <w:rsid w:val="3F054420"/>
    <w:rsid w:val="3F4200ED"/>
    <w:rsid w:val="3F55B227"/>
    <w:rsid w:val="3F6097C2"/>
    <w:rsid w:val="3F6E7C33"/>
    <w:rsid w:val="3F7095F7"/>
    <w:rsid w:val="3FC1992E"/>
    <w:rsid w:val="3FC8E037"/>
    <w:rsid w:val="3FC9A7AF"/>
    <w:rsid w:val="3FF3EE54"/>
    <w:rsid w:val="40649D07"/>
    <w:rsid w:val="406D7804"/>
    <w:rsid w:val="4087BB4C"/>
    <w:rsid w:val="40919BAC"/>
    <w:rsid w:val="409998A3"/>
    <w:rsid w:val="40A4B930"/>
    <w:rsid w:val="40B73FDC"/>
    <w:rsid w:val="40C5F754"/>
    <w:rsid w:val="40CD3A62"/>
    <w:rsid w:val="40D0AEC3"/>
    <w:rsid w:val="40DFCD42"/>
    <w:rsid w:val="41067A05"/>
    <w:rsid w:val="411B30DC"/>
    <w:rsid w:val="413F16A9"/>
    <w:rsid w:val="418A240E"/>
    <w:rsid w:val="41AEC079"/>
    <w:rsid w:val="41D51F65"/>
    <w:rsid w:val="41D9B67F"/>
    <w:rsid w:val="41F55453"/>
    <w:rsid w:val="41FB730E"/>
    <w:rsid w:val="421A86A1"/>
    <w:rsid w:val="425928CF"/>
    <w:rsid w:val="4259C752"/>
    <w:rsid w:val="42700837"/>
    <w:rsid w:val="42A35C2C"/>
    <w:rsid w:val="42AA314F"/>
    <w:rsid w:val="42B7D1AF"/>
    <w:rsid w:val="42B8615C"/>
    <w:rsid w:val="42C82E2B"/>
    <w:rsid w:val="430D2022"/>
    <w:rsid w:val="430D21C6"/>
    <w:rsid w:val="4334D0CA"/>
    <w:rsid w:val="434228AA"/>
    <w:rsid w:val="434C8432"/>
    <w:rsid w:val="43719F24"/>
    <w:rsid w:val="437C3E42"/>
    <w:rsid w:val="43A254A3"/>
    <w:rsid w:val="43BE98C9"/>
    <w:rsid w:val="43D7A7BF"/>
    <w:rsid w:val="43EC20E2"/>
    <w:rsid w:val="43F3DB4F"/>
    <w:rsid w:val="441BA3F6"/>
    <w:rsid w:val="442936EC"/>
    <w:rsid w:val="442E495E"/>
    <w:rsid w:val="44BE3273"/>
    <w:rsid w:val="4562844F"/>
    <w:rsid w:val="4594EA25"/>
    <w:rsid w:val="45DC9108"/>
    <w:rsid w:val="45EE90DF"/>
    <w:rsid w:val="464ABD87"/>
    <w:rsid w:val="4687D95E"/>
    <w:rsid w:val="46A5FE38"/>
    <w:rsid w:val="46B2A7E1"/>
    <w:rsid w:val="46B8889B"/>
    <w:rsid w:val="46D509B8"/>
    <w:rsid w:val="46D8B432"/>
    <w:rsid w:val="46E3387F"/>
    <w:rsid w:val="46EA0ABF"/>
    <w:rsid w:val="47100CC8"/>
    <w:rsid w:val="471234A0"/>
    <w:rsid w:val="47126683"/>
    <w:rsid w:val="4729F04E"/>
    <w:rsid w:val="473895D2"/>
    <w:rsid w:val="475C61C5"/>
    <w:rsid w:val="47709189"/>
    <w:rsid w:val="478E8032"/>
    <w:rsid w:val="47BC5217"/>
    <w:rsid w:val="47C07801"/>
    <w:rsid w:val="47CAC551"/>
    <w:rsid w:val="47EDF1CA"/>
    <w:rsid w:val="47F4CC81"/>
    <w:rsid w:val="482A2BAC"/>
    <w:rsid w:val="48485205"/>
    <w:rsid w:val="4890D4B8"/>
    <w:rsid w:val="48A77168"/>
    <w:rsid w:val="492690E6"/>
    <w:rsid w:val="492D379C"/>
    <w:rsid w:val="494114D3"/>
    <w:rsid w:val="496E453E"/>
    <w:rsid w:val="49A76D55"/>
    <w:rsid w:val="49B2C478"/>
    <w:rsid w:val="49DCA402"/>
    <w:rsid w:val="49F8ACAA"/>
    <w:rsid w:val="4A3680C9"/>
    <w:rsid w:val="4A4740BE"/>
    <w:rsid w:val="4A4DEA43"/>
    <w:rsid w:val="4A530FEF"/>
    <w:rsid w:val="4A5B9200"/>
    <w:rsid w:val="4A67A3C6"/>
    <w:rsid w:val="4A70CD7E"/>
    <w:rsid w:val="4A8B6BFD"/>
    <w:rsid w:val="4A971E7C"/>
    <w:rsid w:val="4AA37790"/>
    <w:rsid w:val="4AA4C9CE"/>
    <w:rsid w:val="4AB8FAF3"/>
    <w:rsid w:val="4AB99FAE"/>
    <w:rsid w:val="4AC309D0"/>
    <w:rsid w:val="4ACD61D6"/>
    <w:rsid w:val="4ACFA797"/>
    <w:rsid w:val="4AD597E9"/>
    <w:rsid w:val="4AE4018A"/>
    <w:rsid w:val="4B019808"/>
    <w:rsid w:val="4B0553C3"/>
    <w:rsid w:val="4B093014"/>
    <w:rsid w:val="4B09B611"/>
    <w:rsid w:val="4B2C0BC1"/>
    <w:rsid w:val="4B655B53"/>
    <w:rsid w:val="4B96C6EE"/>
    <w:rsid w:val="4BA00D41"/>
    <w:rsid w:val="4BB45782"/>
    <w:rsid w:val="4BBC562E"/>
    <w:rsid w:val="4BE3A787"/>
    <w:rsid w:val="4C28839E"/>
    <w:rsid w:val="4C345B91"/>
    <w:rsid w:val="4C6E43A9"/>
    <w:rsid w:val="4CAF65FB"/>
    <w:rsid w:val="4CB088CD"/>
    <w:rsid w:val="4CB45BB2"/>
    <w:rsid w:val="4CCA7E7C"/>
    <w:rsid w:val="4CF82E57"/>
    <w:rsid w:val="4CFCF321"/>
    <w:rsid w:val="4D2BD92C"/>
    <w:rsid w:val="4D369D4E"/>
    <w:rsid w:val="4D6EC56A"/>
    <w:rsid w:val="4D89F06B"/>
    <w:rsid w:val="4D8ADDA0"/>
    <w:rsid w:val="4DA1692E"/>
    <w:rsid w:val="4DA67755"/>
    <w:rsid w:val="4DB18B58"/>
    <w:rsid w:val="4DF47C92"/>
    <w:rsid w:val="4E147F9E"/>
    <w:rsid w:val="4E1FDAFA"/>
    <w:rsid w:val="4E5D7EBD"/>
    <w:rsid w:val="4E70A069"/>
    <w:rsid w:val="4E9DA1FE"/>
    <w:rsid w:val="4ECC1CFF"/>
    <w:rsid w:val="4EDE2E06"/>
    <w:rsid w:val="4F041311"/>
    <w:rsid w:val="4F15B480"/>
    <w:rsid w:val="4F281702"/>
    <w:rsid w:val="4F62C757"/>
    <w:rsid w:val="4F768C3C"/>
    <w:rsid w:val="4F957AE3"/>
    <w:rsid w:val="4FD6F377"/>
    <w:rsid w:val="4FDB7D07"/>
    <w:rsid w:val="4FE1F121"/>
    <w:rsid w:val="501978FC"/>
    <w:rsid w:val="5034056C"/>
    <w:rsid w:val="5042EDB7"/>
    <w:rsid w:val="5070E582"/>
    <w:rsid w:val="5070EB54"/>
    <w:rsid w:val="50805247"/>
    <w:rsid w:val="508EF23B"/>
    <w:rsid w:val="50933E46"/>
    <w:rsid w:val="509DB638"/>
    <w:rsid w:val="50B017FB"/>
    <w:rsid w:val="50B8F201"/>
    <w:rsid w:val="50C22A4F"/>
    <w:rsid w:val="50EF568B"/>
    <w:rsid w:val="5109DA0A"/>
    <w:rsid w:val="510B7AFD"/>
    <w:rsid w:val="5122A39D"/>
    <w:rsid w:val="51340A86"/>
    <w:rsid w:val="5144EE9E"/>
    <w:rsid w:val="5159BE27"/>
    <w:rsid w:val="515F41E5"/>
    <w:rsid w:val="51850F19"/>
    <w:rsid w:val="51A46093"/>
    <w:rsid w:val="51E0387F"/>
    <w:rsid w:val="51E2B386"/>
    <w:rsid w:val="5216B151"/>
    <w:rsid w:val="5234A000"/>
    <w:rsid w:val="523E09F3"/>
    <w:rsid w:val="52438DC9"/>
    <w:rsid w:val="528657D2"/>
    <w:rsid w:val="52880A94"/>
    <w:rsid w:val="52DB57E7"/>
    <w:rsid w:val="53063E58"/>
    <w:rsid w:val="535489F9"/>
    <w:rsid w:val="53A2F9AC"/>
    <w:rsid w:val="53BFDF3F"/>
    <w:rsid w:val="53DB5176"/>
    <w:rsid w:val="53EB111F"/>
    <w:rsid w:val="5410F068"/>
    <w:rsid w:val="54400F7E"/>
    <w:rsid w:val="54436018"/>
    <w:rsid w:val="5466F505"/>
    <w:rsid w:val="54B839AE"/>
    <w:rsid w:val="54BFD923"/>
    <w:rsid w:val="54C8C261"/>
    <w:rsid w:val="54D3580B"/>
    <w:rsid w:val="54D754F0"/>
    <w:rsid w:val="54D8DC79"/>
    <w:rsid w:val="54DCEA59"/>
    <w:rsid w:val="54EE7850"/>
    <w:rsid w:val="55298DCE"/>
    <w:rsid w:val="5551CB9D"/>
    <w:rsid w:val="55523FE1"/>
    <w:rsid w:val="557054F5"/>
    <w:rsid w:val="5580BCEC"/>
    <w:rsid w:val="55BD1EA0"/>
    <w:rsid w:val="55CD9A91"/>
    <w:rsid w:val="55D1FB37"/>
    <w:rsid w:val="55F4808F"/>
    <w:rsid w:val="56317162"/>
    <w:rsid w:val="568E39DF"/>
    <w:rsid w:val="56A6C6B1"/>
    <w:rsid w:val="56AEEC89"/>
    <w:rsid w:val="56F46E7D"/>
    <w:rsid w:val="5705F6B7"/>
    <w:rsid w:val="5738B93E"/>
    <w:rsid w:val="57646619"/>
    <w:rsid w:val="576AF27F"/>
    <w:rsid w:val="57A0FD47"/>
    <w:rsid w:val="57EB9B68"/>
    <w:rsid w:val="581E4AE9"/>
    <w:rsid w:val="5847B577"/>
    <w:rsid w:val="58B0870E"/>
    <w:rsid w:val="58CFB8AC"/>
    <w:rsid w:val="58E57BB6"/>
    <w:rsid w:val="58FC46A1"/>
    <w:rsid w:val="5902066E"/>
    <w:rsid w:val="592D15FC"/>
    <w:rsid w:val="596F8DAC"/>
    <w:rsid w:val="598FC591"/>
    <w:rsid w:val="599685AC"/>
    <w:rsid w:val="5999A398"/>
    <w:rsid w:val="59B84098"/>
    <w:rsid w:val="59C7BB9C"/>
    <w:rsid w:val="59C9076F"/>
    <w:rsid w:val="59E60339"/>
    <w:rsid w:val="5A3109C2"/>
    <w:rsid w:val="5A45C5CF"/>
    <w:rsid w:val="5A5A68DF"/>
    <w:rsid w:val="5A5AD564"/>
    <w:rsid w:val="5A5B9845"/>
    <w:rsid w:val="5A5CCB78"/>
    <w:rsid w:val="5A64D463"/>
    <w:rsid w:val="5AA7D3E2"/>
    <w:rsid w:val="5AAE077B"/>
    <w:rsid w:val="5ACBE3C5"/>
    <w:rsid w:val="5ACD42BF"/>
    <w:rsid w:val="5B4A0100"/>
    <w:rsid w:val="5B4CD76F"/>
    <w:rsid w:val="5B50821F"/>
    <w:rsid w:val="5B6749B3"/>
    <w:rsid w:val="5B6D3449"/>
    <w:rsid w:val="5B709485"/>
    <w:rsid w:val="5BC0356B"/>
    <w:rsid w:val="5BC9EB0A"/>
    <w:rsid w:val="5BEB62B5"/>
    <w:rsid w:val="5C1D82E2"/>
    <w:rsid w:val="5C355AFA"/>
    <w:rsid w:val="5C7DC796"/>
    <w:rsid w:val="5C8988FF"/>
    <w:rsid w:val="5CA1F6C9"/>
    <w:rsid w:val="5CBF44CC"/>
    <w:rsid w:val="5CDA6192"/>
    <w:rsid w:val="5CE0ECDC"/>
    <w:rsid w:val="5CF03D65"/>
    <w:rsid w:val="5CFB11EE"/>
    <w:rsid w:val="5CFBC819"/>
    <w:rsid w:val="5D06FE90"/>
    <w:rsid w:val="5D47B2C5"/>
    <w:rsid w:val="5D4DE306"/>
    <w:rsid w:val="5D8B5886"/>
    <w:rsid w:val="5D9927E5"/>
    <w:rsid w:val="5DAEE116"/>
    <w:rsid w:val="5E1BEA8A"/>
    <w:rsid w:val="5E60B663"/>
    <w:rsid w:val="5E6E1B40"/>
    <w:rsid w:val="5EB2D02B"/>
    <w:rsid w:val="5EBAEEF1"/>
    <w:rsid w:val="5F33A41B"/>
    <w:rsid w:val="5F44DAE8"/>
    <w:rsid w:val="5F6AFB88"/>
    <w:rsid w:val="5F71A540"/>
    <w:rsid w:val="5F75238F"/>
    <w:rsid w:val="5F9C3F1F"/>
    <w:rsid w:val="5FBF2F96"/>
    <w:rsid w:val="600B44E2"/>
    <w:rsid w:val="6015EB3A"/>
    <w:rsid w:val="602D1F53"/>
    <w:rsid w:val="6044EED5"/>
    <w:rsid w:val="60613236"/>
    <w:rsid w:val="60818036"/>
    <w:rsid w:val="60E0707C"/>
    <w:rsid w:val="60EDBD43"/>
    <w:rsid w:val="6107577C"/>
    <w:rsid w:val="61492551"/>
    <w:rsid w:val="6195767A"/>
    <w:rsid w:val="61A56A46"/>
    <w:rsid w:val="61B3980C"/>
    <w:rsid w:val="61C54334"/>
    <w:rsid w:val="61D20472"/>
    <w:rsid w:val="61D966E3"/>
    <w:rsid w:val="61E3280C"/>
    <w:rsid w:val="61F3FE2C"/>
    <w:rsid w:val="61FE0100"/>
    <w:rsid w:val="620FEC68"/>
    <w:rsid w:val="62303E32"/>
    <w:rsid w:val="6271635D"/>
    <w:rsid w:val="627E528D"/>
    <w:rsid w:val="62B8062C"/>
    <w:rsid w:val="62FD376C"/>
    <w:rsid w:val="630B4C56"/>
    <w:rsid w:val="631C91C8"/>
    <w:rsid w:val="6321E440"/>
    <w:rsid w:val="63659B7B"/>
    <w:rsid w:val="63C193B0"/>
    <w:rsid w:val="63DAE17C"/>
    <w:rsid w:val="64080A1E"/>
    <w:rsid w:val="6415E212"/>
    <w:rsid w:val="64255773"/>
    <w:rsid w:val="646098E0"/>
    <w:rsid w:val="6466AAF1"/>
    <w:rsid w:val="64AC6FC8"/>
    <w:rsid w:val="64C69E74"/>
    <w:rsid w:val="64D839AB"/>
    <w:rsid w:val="64F38404"/>
    <w:rsid w:val="650A9A93"/>
    <w:rsid w:val="651A95C3"/>
    <w:rsid w:val="651C00AE"/>
    <w:rsid w:val="651C469C"/>
    <w:rsid w:val="653AE88A"/>
    <w:rsid w:val="6549FA69"/>
    <w:rsid w:val="655B5FF1"/>
    <w:rsid w:val="65741147"/>
    <w:rsid w:val="6599F509"/>
    <w:rsid w:val="65B051F8"/>
    <w:rsid w:val="65E52D90"/>
    <w:rsid w:val="65E88329"/>
    <w:rsid w:val="65EC445D"/>
    <w:rsid w:val="65F7DBF6"/>
    <w:rsid w:val="660B8980"/>
    <w:rsid w:val="6637EC94"/>
    <w:rsid w:val="665A713E"/>
    <w:rsid w:val="66782A89"/>
    <w:rsid w:val="6693E3AD"/>
    <w:rsid w:val="669E49E8"/>
    <w:rsid w:val="66A6CECB"/>
    <w:rsid w:val="66D5AD65"/>
    <w:rsid w:val="66DAD76C"/>
    <w:rsid w:val="66DE84B7"/>
    <w:rsid w:val="673B2875"/>
    <w:rsid w:val="6749B0C5"/>
    <w:rsid w:val="6769E622"/>
    <w:rsid w:val="677D3808"/>
    <w:rsid w:val="6788E067"/>
    <w:rsid w:val="67C0A172"/>
    <w:rsid w:val="67CAF423"/>
    <w:rsid w:val="67F781E6"/>
    <w:rsid w:val="6846DDC1"/>
    <w:rsid w:val="688529B7"/>
    <w:rsid w:val="68883131"/>
    <w:rsid w:val="68C687A0"/>
    <w:rsid w:val="68D10905"/>
    <w:rsid w:val="68E1CF8D"/>
    <w:rsid w:val="68F2DE47"/>
    <w:rsid w:val="68F89B74"/>
    <w:rsid w:val="690AC345"/>
    <w:rsid w:val="6917F883"/>
    <w:rsid w:val="697805F2"/>
    <w:rsid w:val="699DDE9A"/>
    <w:rsid w:val="69A0DC85"/>
    <w:rsid w:val="69AE1EBD"/>
    <w:rsid w:val="69D011ED"/>
    <w:rsid w:val="69D0DD74"/>
    <w:rsid w:val="69D8464D"/>
    <w:rsid w:val="6A23565A"/>
    <w:rsid w:val="6A281CFB"/>
    <w:rsid w:val="6A6E8D80"/>
    <w:rsid w:val="6A72F2E1"/>
    <w:rsid w:val="6AAFDB08"/>
    <w:rsid w:val="6AB745EA"/>
    <w:rsid w:val="6AE5DDC2"/>
    <w:rsid w:val="6AF9FA35"/>
    <w:rsid w:val="6B025089"/>
    <w:rsid w:val="6B4FD249"/>
    <w:rsid w:val="6B6BCEB1"/>
    <w:rsid w:val="6B884159"/>
    <w:rsid w:val="6B89F2F5"/>
    <w:rsid w:val="6B8E8D71"/>
    <w:rsid w:val="6BBC1132"/>
    <w:rsid w:val="6BC27073"/>
    <w:rsid w:val="6BE85693"/>
    <w:rsid w:val="6BF2AB2F"/>
    <w:rsid w:val="6C2EC237"/>
    <w:rsid w:val="6C349D71"/>
    <w:rsid w:val="6C4808C2"/>
    <w:rsid w:val="6C58B6CD"/>
    <w:rsid w:val="6C730E2C"/>
    <w:rsid w:val="6C7D35EB"/>
    <w:rsid w:val="6C9C7FB3"/>
    <w:rsid w:val="6CA7005E"/>
    <w:rsid w:val="6CA7BBCB"/>
    <w:rsid w:val="6CC1CB29"/>
    <w:rsid w:val="6CD2012C"/>
    <w:rsid w:val="6CE0856C"/>
    <w:rsid w:val="6D25DAC3"/>
    <w:rsid w:val="6D348751"/>
    <w:rsid w:val="6D3AFA8F"/>
    <w:rsid w:val="6D46BD6A"/>
    <w:rsid w:val="6D46F41B"/>
    <w:rsid w:val="6D5CA112"/>
    <w:rsid w:val="6D7317F0"/>
    <w:rsid w:val="6D73E05D"/>
    <w:rsid w:val="6D9BF2A5"/>
    <w:rsid w:val="6DA9C4D9"/>
    <w:rsid w:val="6DAB20B5"/>
    <w:rsid w:val="6DD242CF"/>
    <w:rsid w:val="6E08DB18"/>
    <w:rsid w:val="6E540B2D"/>
    <w:rsid w:val="6E97A3C8"/>
    <w:rsid w:val="6EAC72F5"/>
    <w:rsid w:val="6EBC2733"/>
    <w:rsid w:val="6EC1F764"/>
    <w:rsid w:val="6EC9A447"/>
    <w:rsid w:val="6EE00E5B"/>
    <w:rsid w:val="6F00A229"/>
    <w:rsid w:val="6F0B5BE9"/>
    <w:rsid w:val="6F2FA6D6"/>
    <w:rsid w:val="6F906264"/>
    <w:rsid w:val="6F92AC3A"/>
    <w:rsid w:val="6FBA1DEE"/>
    <w:rsid w:val="6FD54F4C"/>
    <w:rsid w:val="6FE8C596"/>
    <w:rsid w:val="6FEC2177"/>
    <w:rsid w:val="700A7CD0"/>
    <w:rsid w:val="700D4956"/>
    <w:rsid w:val="701FE153"/>
    <w:rsid w:val="70453E58"/>
    <w:rsid w:val="705887C1"/>
    <w:rsid w:val="706098DE"/>
    <w:rsid w:val="706B133F"/>
    <w:rsid w:val="7070A538"/>
    <w:rsid w:val="708F40A3"/>
    <w:rsid w:val="70A62542"/>
    <w:rsid w:val="70A972FC"/>
    <w:rsid w:val="70AD47F2"/>
    <w:rsid w:val="70CF8BDE"/>
    <w:rsid w:val="70D21CEE"/>
    <w:rsid w:val="70DD2281"/>
    <w:rsid w:val="70E246DA"/>
    <w:rsid w:val="70FE68CB"/>
    <w:rsid w:val="71261251"/>
    <w:rsid w:val="714BA7FB"/>
    <w:rsid w:val="71514D5A"/>
    <w:rsid w:val="715A33F3"/>
    <w:rsid w:val="718BD170"/>
    <w:rsid w:val="7192F8C9"/>
    <w:rsid w:val="71C04198"/>
    <w:rsid w:val="71D98C4F"/>
    <w:rsid w:val="725E554A"/>
    <w:rsid w:val="728C818F"/>
    <w:rsid w:val="72B1B524"/>
    <w:rsid w:val="72C2FF74"/>
    <w:rsid w:val="72CEE769"/>
    <w:rsid w:val="72F6D7A1"/>
    <w:rsid w:val="7301766E"/>
    <w:rsid w:val="737A2399"/>
    <w:rsid w:val="7391724D"/>
    <w:rsid w:val="73C93EB1"/>
    <w:rsid w:val="73D1FC85"/>
    <w:rsid w:val="73D787B3"/>
    <w:rsid w:val="73F0367F"/>
    <w:rsid w:val="73F72FC4"/>
    <w:rsid w:val="7408B4E8"/>
    <w:rsid w:val="742BAD6D"/>
    <w:rsid w:val="7433E0A2"/>
    <w:rsid w:val="74575A3A"/>
    <w:rsid w:val="7466E4D8"/>
    <w:rsid w:val="74682756"/>
    <w:rsid w:val="748076D2"/>
    <w:rsid w:val="74D053BD"/>
    <w:rsid w:val="74DFB9C0"/>
    <w:rsid w:val="75014081"/>
    <w:rsid w:val="751F50F0"/>
    <w:rsid w:val="752F94D1"/>
    <w:rsid w:val="753ACDCC"/>
    <w:rsid w:val="7542CEED"/>
    <w:rsid w:val="7548AE64"/>
    <w:rsid w:val="75588645"/>
    <w:rsid w:val="756207DB"/>
    <w:rsid w:val="759613EB"/>
    <w:rsid w:val="75BA7C0B"/>
    <w:rsid w:val="75EA0043"/>
    <w:rsid w:val="75FF3B3B"/>
    <w:rsid w:val="761B2D61"/>
    <w:rsid w:val="76848E91"/>
    <w:rsid w:val="768971B5"/>
    <w:rsid w:val="768BB20C"/>
    <w:rsid w:val="76C16825"/>
    <w:rsid w:val="76E15006"/>
    <w:rsid w:val="76FAF3D2"/>
    <w:rsid w:val="76FE65B3"/>
    <w:rsid w:val="77073632"/>
    <w:rsid w:val="77194EF2"/>
    <w:rsid w:val="772F29B9"/>
    <w:rsid w:val="776417DD"/>
    <w:rsid w:val="77712BEC"/>
    <w:rsid w:val="77834037"/>
    <w:rsid w:val="7786B80D"/>
    <w:rsid w:val="77B091FB"/>
    <w:rsid w:val="77D75A7C"/>
    <w:rsid w:val="7804B0D0"/>
    <w:rsid w:val="78177120"/>
    <w:rsid w:val="781E7BD4"/>
    <w:rsid w:val="782E443D"/>
    <w:rsid w:val="784B7B46"/>
    <w:rsid w:val="78AAF365"/>
    <w:rsid w:val="78B7CA28"/>
    <w:rsid w:val="78C1EA31"/>
    <w:rsid w:val="78CA103B"/>
    <w:rsid w:val="78F6976A"/>
    <w:rsid w:val="790EF599"/>
    <w:rsid w:val="79247564"/>
    <w:rsid w:val="79457C7B"/>
    <w:rsid w:val="79628ADE"/>
    <w:rsid w:val="7962A8B5"/>
    <w:rsid w:val="798DCDA8"/>
    <w:rsid w:val="79C2F825"/>
    <w:rsid w:val="79C8831D"/>
    <w:rsid w:val="79CE4103"/>
    <w:rsid w:val="79EF083D"/>
    <w:rsid w:val="7A383106"/>
    <w:rsid w:val="7A575F36"/>
    <w:rsid w:val="7A65A218"/>
    <w:rsid w:val="7A82F18B"/>
    <w:rsid w:val="7A92CECE"/>
    <w:rsid w:val="7A9618B1"/>
    <w:rsid w:val="7B2FDFFD"/>
    <w:rsid w:val="7B67087C"/>
    <w:rsid w:val="7B719B23"/>
    <w:rsid w:val="7B883C1D"/>
    <w:rsid w:val="7BAE8034"/>
    <w:rsid w:val="7BCC3C5F"/>
    <w:rsid w:val="7BD7ADB4"/>
    <w:rsid w:val="7BECB2AA"/>
    <w:rsid w:val="7C888340"/>
    <w:rsid w:val="7CADB63C"/>
    <w:rsid w:val="7CCC40DF"/>
    <w:rsid w:val="7CDCEB80"/>
    <w:rsid w:val="7CFE248A"/>
    <w:rsid w:val="7D02C8AB"/>
    <w:rsid w:val="7D13E725"/>
    <w:rsid w:val="7D603471"/>
    <w:rsid w:val="7D6BAB2A"/>
    <w:rsid w:val="7D88E0A2"/>
    <w:rsid w:val="7E08269F"/>
    <w:rsid w:val="7E1FA6CB"/>
    <w:rsid w:val="7E4234F3"/>
    <w:rsid w:val="7E85D83D"/>
    <w:rsid w:val="7E9EA5A8"/>
    <w:rsid w:val="7ED74FEF"/>
    <w:rsid w:val="7F118006"/>
    <w:rsid w:val="7F2EC734"/>
    <w:rsid w:val="7F4799C3"/>
    <w:rsid w:val="7F631944"/>
    <w:rsid w:val="7F67D33F"/>
    <w:rsid w:val="7F719EAE"/>
    <w:rsid w:val="7F8826C9"/>
    <w:rsid w:val="7F9D3BDB"/>
    <w:rsid w:val="7FAE08DF"/>
    <w:rsid w:val="7FC7505E"/>
    <w:rsid w:val="7FD283AC"/>
    <w:rsid w:val="7FDEECCF"/>
    <w:rsid w:val="7FE00453"/>
    <w:rsid w:val="7FE02309"/>
    <w:rsid w:val="7FE46E8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D709C4"/>
  <w15:chartTrackingRefBased/>
  <w15:docId w15:val="{4BD8336D-7C71-4315-80FF-1C28EEA8E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A7946"/>
    <w:pPr>
      <w:spacing w:after="160"/>
      <w:jc w:val="both"/>
    </w:pPr>
    <w:rPr>
      <w:rFonts w:ascii="Arial" w:eastAsia="Times New Roman" w:hAnsi="Arial" w:cs="Times New Roman"/>
      <w:lang w:val="en-GB"/>
    </w:rPr>
  </w:style>
  <w:style w:type="paragraph" w:styleId="berschrift1">
    <w:name w:val="heading 1"/>
    <w:basedOn w:val="Standard"/>
    <w:next w:val="Standard"/>
    <w:link w:val="berschrift1Zchn"/>
    <w:uiPriority w:val="9"/>
    <w:qFormat/>
    <w:rsid w:val="00D02315"/>
    <w:pPr>
      <w:keepNext/>
      <w:keepLines/>
      <w:pageBreakBefore/>
      <w:numPr>
        <w:numId w:val="32"/>
      </w:numPr>
      <w:spacing w:before="600" w:after="240" w:line="300" w:lineRule="auto"/>
      <w:ind w:left="431" w:hanging="431"/>
      <w:outlineLvl w:val="0"/>
    </w:pPr>
    <w:rPr>
      <w:rFonts w:eastAsiaTheme="majorEastAsia" w:cstheme="majorBidi"/>
      <w:color w:val="0B5E1B"/>
      <w:sz w:val="32"/>
      <w:szCs w:val="32"/>
    </w:rPr>
  </w:style>
  <w:style w:type="paragraph" w:styleId="berschrift2">
    <w:name w:val="heading 2"/>
    <w:basedOn w:val="Standard"/>
    <w:next w:val="Standard"/>
    <w:link w:val="berschrift2Zchn"/>
    <w:uiPriority w:val="9"/>
    <w:unhideWhenUsed/>
    <w:qFormat/>
    <w:rsid w:val="00D02315"/>
    <w:pPr>
      <w:numPr>
        <w:ilvl w:val="1"/>
        <w:numId w:val="32"/>
      </w:numPr>
      <w:spacing w:before="440" w:after="240"/>
      <w:ind w:left="578" w:hanging="578"/>
      <w:outlineLvl w:val="1"/>
    </w:pPr>
    <w:rPr>
      <w:b/>
      <w:color w:val="2179C2"/>
      <w:sz w:val="28"/>
      <w:szCs w:val="28"/>
    </w:rPr>
  </w:style>
  <w:style w:type="paragraph" w:styleId="berschrift3">
    <w:name w:val="heading 3"/>
    <w:basedOn w:val="Standard"/>
    <w:next w:val="Standard"/>
    <w:link w:val="berschrift3Zchn"/>
    <w:uiPriority w:val="9"/>
    <w:unhideWhenUsed/>
    <w:qFormat/>
    <w:rsid w:val="005A51A2"/>
    <w:pPr>
      <w:numPr>
        <w:ilvl w:val="2"/>
        <w:numId w:val="32"/>
      </w:numPr>
      <w:spacing w:before="420"/>
      <w:outlineLvl w:val="2"/>
    </w:pPr>
    <w:rPr>
      <w:b/>
      <w:bCs/>
      <w:color w:val="454F5B" w:themeColor="text1"/>
    </w:rPr>
  </w:style>
  <w:style w:type="paragraph" w:styleId="berschrift4">
    <w:name w:val="heading 4"/>
    <w:basedOn w:val="Standard"/>
    <w:next w:val="Standard"/>
    <w:link w:val="berschrift4Zchn"/>
    <w:uiPriority w:val="9"/>
    <w:unhideWhenUsed/>
    <w:qFormat/>
    <w:rsid w:val="005A51A2"/>
    <w:pPr>
      <w:keepNext/>
      <w:keepLines/>
      <w:numPr>
        <w:ilvl w:val="3"/>
        <w:numId w:val="32"/>
      </w:numPr>
      <w:tabs>
        <w:tab w:val="num" w:pos="360"/>
      </w:tabs>
      <w:spacing w:before="420" w:line="300" w:lineRule="auto"/>
      <w:ind w:left="862" w:hanging="862"/>
      <w:outlineLvl w:val="3"/>
    </w:pPr>
    <w:rPr>
      <w:rFonts w:eastAsiaTheme="majorEastAsia" w:cstheme="majorBidi"/>
      <w:b/>
      <w:color w:val="808080" w:themeColor="background1" w:themeShade="80"/>
    </w:rPr>
  </w:style>
  <w:style w:type="paragraph" w:styleId="berschrift5">
    <w:name w:val="heading 5"/>
    <w:basedOn w:val="Standard"/>
    <w:next w:val="Standard"/>
    <w:link w:val="berschrift5Zchn"/>
    <w:uiPriority w:val="9"/>
    <w:semiHidden/>
    <w:unhideWhenUsed/>
    <w:qFormat/>
    <w:rsid w:val="000D1663"/>
    <w:pPr>
      <w:keepNext/>
      <w:keepLines/>
      <w:numPr>
        <w:ilvl w:val="4"/>
        <w:numId w:val="32"/>
      </w:numPr>
      <w:tabs>
        <w:tab w:val="num" w:pos="360"/>
      </w:tabs>
      <w:spacing w:before="40" w:after="0" w:line="300" w:lineRule="auto"/>
      <w:ind w:left="0" w:firstLine="0"/>
      <w:outlineLvl w:val="4"/>
    </w:pPr>
    <w:rPr>
      <w:rFonts w:asciiTheme="majorHAnsi" w:eastAsiaTheme="majorEastAsia" w:hAnsiTheme="majorHAnsi" w:cstheme="majorBidi"/>
      <w:color w:val="4CA376"/>
    </w:rPr>
  </w:style>
  <w:style w:type="paragraph" w:styleId="berschrift6">
    <w:name w:val="heading 6"/>
    <w:basedOn w:val="Standard"/>
    <w:next w:val="Standard"/>
    <w:link w:val="berschrift6Zchn"/>
    <w:uiPriority w:val="9"/>
    <w:unhideWhenUsed/>
    <w:qFormat/>
    <w:rsid w:val="000D1663"/>
    <w:pPr>
      <w:keepNext/>
      <w:keepLines/>
      <w:numPr>
        <w:ilvl w:val="5"/>
        <w:numId w:val="32"/>
      </w:numPr>
      <w:tabs>
        <w:tab w:val="num" w:pos="360"/>
      </w:tabs>
      <w:spacing w:before="40" w:after="0" w:line="300" w:lineRule="auto"/>
      <w:ind w:left="0" w:firstLine="0"/>
      <w:outlineLvl w:val="5"/>
    </w:pPr>
    <w:rPr>
      <w:rFonts w:asciiTheme="majorHAnsi" w:eastAsiaTheme="majorEastAsia" w:hAnsiTheme="majorHAnsi" w:cstheme="majorBidi"/>
      <w:color w:val="93CE97"/>
      <w:lang w:val="de-DE"/>
    </w:rPr>
  </w:style>
  <w:style w:type="paragraph" w:styleId="berschrift7">
    <w:name w:val="heading 7"/>
    <w:basedOn w:val="Standard"/>
    <w:next w:val="Standard"/>
    <w:link w:val="berschrift7Zchn"/>
    <w:uiPriority w:val="9"/>
    <w:semiHidden/>
    <w:unhideWhenUsed/>
    <w:qFormat/>
    <w:rsid w:val="000D1663"/>
    <w:pPr>
      <w:keepNext/>
      <w:keepLines/>
      <w:numPr>
        <w:ilvl w:val="6"/>
        <w:numId w:val="32"/>
      </w:numPr>
      <w:tabs>
        <w:tab w:val="num" w:pos="360"/>
      </w:tabs>
      <w:spacing w:before="40" w:after="0" w:line="300" w:lineRule="auto"/>
      <w:ind w:left="0" w:firstLine="0"/>
      <w:outlineLvl w:val="6"/>
    </w:pPr>
    <w:rPr>
      <w:rFonts w:asciiTheme="majorHAnsi" w:eastAsiaTheme="majorEastAsia" w:hAnsiTheme="majorHAnsi" w:cstheme="majorBidi"/>
      <w:i/>
      <w:iCs/>
      <w:color w:val="93CE97"/>
      <w:lang w:val="de-DE"/>
    </w:rPr>
  </w:style>
  <w:style w:type="paragraph" w:styleId="berschrift8">
    <w:name w:val="heading 8"/>
    <w:basedOn w:val="Standard"/>
    <w:next w:val="Standard"/>
    <w:link w:val="berschrift8Zchn"/>
    <w:uiPriority w:val="9"/>
    <w:semiHidden/>
    <w:unhideWhenUsed/>
    <w:qFormat/>
    <w:rsid w:val="00474C7A"/>
    <w:pPr>
      <w:keepNext/>
      <w:keepLines/>
      <w:numPr>
        <w:ilvl w:val="7"/>
        <w:numId w:val="32"/>
      </w:numPr>
      <w:tabs>
        <w:tab w:val="num" w:pos="360"/>
      </w:tabs>
      <w:spacing w:before="40" w:after="0" w:line="300" w:lineRule="auto"/>
      <w:ind w:left="0" w:firstLine="0"/>
      <w:outlineLvl w:val="7"/>
    </w:pPr>
    <w:rPr>
      <w:rFonts w:asciiTheme="majorHAnsi" w:eastAsiaTheme="majorEastAsia" w:hAnsiTheme="majorHAnsi" w:cstheme="majorBidi"/>
      <w:color w:val="5C6979" w:themeColor="text1" w:themeTint="D8"/>
      <w:sz w:val="21"/>
      <w:szCs w:val="21"/>
      <w:lang w:val="de-DE"/>
    </w:rPr>
  </w:style>
  <w:style w:type="paragraph" w:styleId="berschrift9">
    <w:name w:val="heading 9"/>
    <w:basedOn w:val="Standard"/>
    <w:next w:val="Standard"/>
    <w:link w:val="berschrift9Zchn"/>
    <w:uiPriority w:val="9"/>
    <w:semiHidden/>
    <w:unhideWhenUsed/>
    <w:qFormat/>
    <w:rsid w:val="00474C7A"/>
    <w:pPr>
      <w:keepNext/>
      <w:keepLines/>
      <w:numPr>
        <w:ilvl w:val="8"/>
        <w:numId w:val="32"/>
      </w:numPr>
      <w:tabs>
        <w:tab w:val="num" w:pos="360"/>
      </w:tabs>
      <w:spacing w:before="40" w:after="0" w:line="300" w:lineRule="auto"/>
      <w:ind w:left="0" w:firstLine="0"/>
      <w:outlineLvl w:val="8"/>
    </w:pPr>
    <w:rPr>
      <w:rFonts w:asciiTheme="majorHAnsi" w:eastAsiaTheme="majorEastAsia" w:hAnsiTheme="majorHAnsi" w:cstheme="majorBidi"/>
      <w:i/>
      <w:iCs/>
      <w:color w:val="5C6979" w:themeColor="text1" w:themeTint="D8"/>
      <w:sz w:val="21"/>
      <w:szCs w:val="21"/>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315"/>
    <w:rPr>
      <w:rFonts w:ascii="Arial" w:eastAsiaTheme="majorEastAsia" w:hAnsi="Arial" w:cstheme="majorBidi"/>
      <w:color w:val="0B5E1B"/>
      <w:sz w:val="32"/>
      <w:szCs w:val="32"/>
      <w:lang w:val="en-GB"/>
    </w:rPr>
  </w:style>
  <w:style w:type="character" w:customStyle="1" w:styleId="berschrift2Zchn">
    <w:name w:val="Überschrift 2 Zchn"/>
    <w:basedOn w:val="Absatz-Standardschriftart"/>
    <w:link w:val="berschrift2"/>
    <w:uiPriority w:val="9"/>
    <w:rsid w:val="00D02315"/>
    <w:rPr>
      <w:rFonts w:ascii="Arial" w:eastAsia="Times New Roman" w:hAnsi="Arial" w:cs="Times New Roman"/>
      <w:b/>
      <w:color w:val="2179C2"/>
      <w:sz w:val="28"/>
      <w:szCs w:val="28"/>
      <w:lang w:val="en-GB"/>
    </w:rPr>
  </w:style>
  <w:style w:type="character" w:customStyle="1" w:styleId="berschrift3Zchn">
    <w:name w:val="Überschrift 3 Zchn"/>
    <w:basedOn w:val="Absatz-Standardschriftart"/>
    <w:link w:val="berschrift3"/>
    <w:uiPriority w:val="9"/>
    <w:rsid w:val="005A51A2"/>
    <w:rPr>
      <w:rFonts w:ascii="Arial" w:eastAsia="Times New Roman" w:hAnsi="Arial" w:cs="Times New Roman"/>
      <w:b/>
      <w:bCs/>
      <w:color w:val="454F5B" w:themeColor="text1"/>
      <w:lang w:val="en-GB"/>
    </w:rPr>
  </w:style>
  <w:style w:type="character" w:customStyle="1" w:styleId="berschrift4Zchn">
    <w:name w:val="Überschrift 4 Zchn"/>
    <w:basedOn w:val="Absatz-Standardschriftart"/>
    <w:link w:val="berschrift4"/>
    <w:uiPriority w:val="9"/>
    <w:rsid w:val="005A51A2"/>
    <w:rPr>
      <w:rFonts w:ascii="Arial" w:eastAsiaTheme="majorEastAsia" w:hAnsi="Arial" w:cstheme="majorBidi"/>
      <w:b/>
      <w:color w:val="808080" w:themeColor="background1" w:themeShade="80"/>
      <w:lang w:val="en-GB"/>
    </w:rPr>
  </w:style>
  <w:style w:type="character" w:customStyle="1" w:styleId="berschrift5Zchn">
    <w:name w:val="Überschrift 5 Zchn"/>
    <w:basedOn w:val="Absatz-Standardschriftart"/>
    <w:link w:val="berschrift5"/>
    <w:uiPriority w:val="9"/>
    <w:semiHidden/>
    <w:rsid w:val="000D1663"/>
    <w:rPr>
      <w:rFonts w:asciiTheme="majorHAnsi" w:eastAsiaTheme="majorEastAsia" w:hAnsiTheme="majorHAnsi" w:cstheme="majorBidi"/>
      <w:color w:val="4CA376"/>
      <w:lang w:val="en-GB"/>
    </w:rPr>
  </w:style>
  <w:style w:type="character" w:customStyle="1" w:styleId="berschrift6Zchn">
    <w:name w:val="Überschrift 6 Zchn"/>
    <w:basedOn w:val="Absatz-Standardschriftart"/>
    <w:link w:val="berschrift6"/>
    <w:uiPriority w:val="9"/>
    <w:rsid w:val="000D1663"/>
    <w:rPr>
      <w:rFonts w:asciiTheme="majorHAnsi" w:eastAsiaTheme="majorEastAsia" w:hAnsiTheme="majorHAnsi" w:cstheme="majorBidi"/>
      <w:color w:val="93CE97"/>
      <w:lang w:val="de-DE"/>
    </w:rPr>
  </w:style>
  <w:style w:type="character" w:customStyle="1" w:styleId="berschrift7Zchn">
    <w:name w:val="Überschrift 7 Zchn"/>
    <w:basedOn w:val="Absatz-Standardschriftart"/>
    <w:link w:val="berschrift7"/>
    <w:uiPriority w:val="9"/>
    <w:semiHidden/>
    <w:rsid w:val="000D1663"/>
    <w:rPr>
      <w:rFonts w:asciiTheme="majorHAnsi" w:eastAsiaTheme="majorEastAsia" w:hAnsiTheme="majorHAnsi" w:cstheme="majorBidi"/>
      <w:i/>
      <w:iCs/>
      <w:color w:val="93CE97"/>
      <w:lang w:val="de-DE"/>
    </w:rPr>
  </w:style>
  <w:style w:type="character" w:customStyle="1" w:styleId="berschrift8Zchn">
    <w:name w:val="Überschrift 8 Zchn"/>
    <w:basedOn w:val="Absatz-Standardschriftart"/>
    <w:link w:val="berschrift8"/>
    <w:uiPriority w:val="9"/>
    <w:semiHidden/>
    <w:rsid w:val="001F4DDE"/>
    <w:rPr>
      <w:rFonts w:asciiTheme="majorHAnsi" w:eastAsiaTheme="majorEastAsia" w:hAnsiTheme="majorHAnsi" w:cstheme="majorBidi"/>
      <w:color w:val="5C6979" w:themeColor="text1" w:themeTint="D8"/>
      <w:sz w:val="21"/>
      <w:szCs w:val="21"/>
      <w:lang w:val="de-DE"/>
    </w:rPr>
  </w:style>
  <w:style w:type="character" w:customStyle="1" w:styleId="berschrift9Zchn">
    <w:name w:val="Überschrift 9 Zchn"/>
    <w:basedOn w:val="Absatz-Standardschriftart"/>
    <w:link w:val="berschrift9"/>
    <w:uiPriority w:val="9"/>
    <w:semiHidden/>
    <w:rsid w:val="001F4DDE"/>
    <w:rPr>
      <w:rFonts w:asciiTheme="majorHAnsi" w:eastAsiaTheme="majorEastAsia" w:hAnsiTheme="majorHAnsi" w:cstheme="majorBidi"/>
      <w:i/>
      <w:iCs/>
      <w:color w:val="5C6979" w:themeColor="text1" w:themeTint="D8"/>
      <w:sz w:val="21"/>
      <w:szCs w:val="21"/>
      <w:lang w:val="de-DE"/>
    </w:rPr>
  </w:style>
  <w:style w:type="table" w:styleId="Tabellenraster">
    <w:name w:val="Table Grid"/>
    <w:aliases w:val="NGP_Povzetek_besedilo"/>
    <w:basedOn w:val="NormaleTabelle"/>
    <w:uiPriority w:val="39"/>
    <w:rsid w:val="00427954"/>
    <w:pPr>
      <w:spacing w:line="288" w:lineRule="auto"/>
      <w:jc w:val="center"/>
    </w:pPr>
    <w:rPr>
      <w:sz w:val="22"/>
    </w:rPr>
    <w:tblPr>
      <w:tblStyleRowBandSize w:val="1"/>
      <w:tblStyleColBandSize w:val="1"/>
      <w:tblBorders>
        <w:top w:val="single" w:sz="2" w:space="0" w:color="93CE97"/>
        <w:left w:val="single" w:sz="2" w:space="0" w:color="93CE97"/>
        <w:bottom w:val="single" w:sz="2" w:space="0" w:color="93CE97"/>
        <w:right w:val="single" w:sz="2" w:space="0" w:color="93CE97"/>
        <w:insideH w:val="single" w:sz="2" w:space="0" w:color="93CE97"/>
        <w:insideV w:val="single" w:sz="2" w:space="0" w:color="93CE97"/>
      </w:tblBorders>
    </w:tblPr>
    <w:tcPr>
      <w:shd w:val="clear" w:color="auto" w:fill="D4EBD5"/>
      <w:vAlign w:val="center"/>
    </w:tcPr>
    <w:tblStylePr w:type="band1Vert">
      <w:tblPr/>
      <w:tcPr>
        <w:shd w:val="clear" w:color="auto" w:fill="F1F8EC"/>
      </w:tcPr>
    </w:tblStylePr>
    <w:tblStylePr w:type="band2Vert">
      <w:tblPr/>
      <w:tcPr>
        <w:tcBorders>
          <w:top w:val="single" w:sz="4" w:space="0" w:color="029782"/>
          <w:left w:val="single" w:sz="4" w:space="0" w:color="029782"/>
          <w:bottom w:val="single" w:sz="4" w:space="0" w:color="029782"/>
          <w:right w:val="single" w:sz="4" w:space="0" w:color="029782"/>
          <w:insideH w:val="single" w:sz="4" w:space="0" w:color="029782"/>
          <w:insideV w:val="single" w:sz="4" w:space="0" w:color="029782"/>
        </w:tcBorders>
        <w:shd w:val="clear" w:color="auto" w:fill="FFFFFF" w:themeFill="background1"/>
      </w:tcPr>
    </w:tblStylePr>
    <w:tblStylePr w:type="nwCell">
      <w:pPr>
        <w:jc w:val="center"/>
      </w:pPr>
      <w:tblPr/>
      <w:tcPr>
        <w:vAlign w:val="center"/>
      </w:tcPr>
    </w:tblStylePr>
  </w:style>
  <w:style w:type="character" w:styleId="Seitenzahl">
    <w:name w:val="page number"/>
    <w:basedOn w:val="Absatz-Standardschriftart"/>
    <w:uiPriority w:val="99"/>
    <w:semiHidden/>
    <w:unhideWhenUsed/>
    <w:rsid w:val="004818F0"/>
    <w:rPr>
      <w:rFonts w:ascii="Calibri" w:hAnsi="Calibri"/>
      <w:b/>
      <w:color w:val="454F5B" w:themeColor="text1"/>
      <w:sz w:val="18"/>
    </w:rPr>
  </w:style>
  <w:style w:type="table" w:customStyle="1" w:styleId="NGPTabela">
    <w:name w:val="NGP_Tabela"/>
    <w:basedOn w:val="NormaleTabelle"/>
    <w:uiPriority w:val="99"/>
    <w:rsid w:val="009B1731"/>
    <w:tblPr>
      <w:tblStyleRowBandSize w:val="1"/>
      <w:tblBorders>
        <w:bottom w:val="single" w:sz="6" w:space="0" w:color="04A990"/>
      </w:tblBorders>
    </w:tblPr>
    <w:tblStylePr w:type="firstRow">
      <w:rPr>
        <w:rFonts w:ascii="Calibri" w:hAnsi="Calibri"/>
        <w:b/>
        <w:sz w:val="22"/>
      </w:rPr>
      <w:tblPr/>
      <w:tcPr>
        <w:shd w:val="clear" w:color="auto" w:fill="F2F8EC"/>
      </w:tcPr>
    </w:tblStylePr>
  </w:style>
  <w:style w:type="paragraph" w:styleId="Kopfzeile">
    <w:name w:val="header"/>
    <w:basedOn w:val="Standard"/>
    <w:link w:val="KopfzeileZchn"/>
    <w:uiPriority w:val="99"/>
    <w:unhideWhenUsed/>
    <w:rsid w:val="00131D5D"/>
    <w:pPr>
      <w:tabs>
        <w:tab w:val="center" w:pos="4680"/>
        <w:tab w:val="right" w:pos="9360"/>
      </w:tabs>
    </w:pPr>
  </w:style>
  <w:style w:type="character" w:customStyle="1" w:styleId="KopfzeileZchn">
    <w:name w:val="Kopfzeile Zchn"/>
    <w:basedOn w:val="Absatz-Standardschriftart"/>
    <w:link w:val="Kopfzeile"/>
    <w:uiPriority w:val="99"/>
    <w:rsid w:val="00131D5D"/>
    <w:rPr>
      <w:rFonts w:asciiTheme="minorBidi" w:hAnsiTheme="minorBidi"/>
      <w:sz w:val="22"/>
      <w:szCs w:val="22"/>
      <w:lang w:val="en-GB"/>
    </w:rPr>
  </w:style>
  <w:style w:type="paragraph" w:styleId="Fuzeile">
    <w:name w:val="footer"/>
    <w:basedOn w:val="Standard"/>
    <w:link w:val="FuzeileZchn"/>
    <w:uiPriority w:val="99"/>
    <w:unhideWhenUsed/>
    <w:qFormat/>
    <w:rsid w:val="00131D5D"/>
    <w:pPr>
      <w:tabs>
        <w:tab w:val="center" w:pos="4680"/>
        <w:tab w:val="right" w:pos="9360"/>
      </w:tabs>
      <w:spacing w:after="40"/>
    </w:pPr>
    <w:rPr>
      <w:color w:val="808080" w:themeColor="background1" w:themeShade="80"/>
      <w:sz w:val="20"/>
    </w:rPr>
  </w:style>
  <w:style w:type="character" w:customStyle="1" w:styleId="FuzeileZchn">
    <w:name w:val="Fußzeile Zchn"/>
    <w:basedOn w:val="Absatz-Standardschriftart"/>
    <w:link w:val="Fuzeile"/>
    <w:uiPriority w:val="99"/>
    <w:rsid w:val="00131D5D"/>
    <w:rPr>
      <w:rFonts w:asciiTheme="minorBidi" w:hAnsiTheme="minorBidi"/>
      <w:color w:val="808080" w:themeColor="background1" w:themeShade="80"/>
      <w:sz w:val="20"/>
      <w:szCs w:val="22"/>
      <w:lang w:val="en-GB"/>
    </w:rPr>
  </w:style>
  <w:style w:type="paragraph" w:styleId="Listenabsatz">
    <w:name w:val="List Paragraph"/>
    <w:basedOn w:val="Standard"/>
    <w:next w:val="Standard"/>
    <w:uiPriority w:val="34"/>
    <w:qFormat/>
    <w:rsid w:val="003E1877"/>
    <w:pPr>
      <w:spacing w:before="120"/>
      <w:ind w:left="720"/>
      <w:contextualSpacing/>
    </w:pPr>
  </w:style>
  <w:style w:type="paragraph" w:styleId="Beschriftung">
    <w:name w:val="caption"/>
    <w:basedOn w:val="Standard"/>
    <w:next w:val="Standard"/>
    <w:uiPriority w:val="35"/>
    <w:unhideWhenUsed/>
    <w:qFormat/>
    <w:rsid w:val="00AB0C1F"/>
    <w:pPr>
      <w:spacing w:after="240"/>
    </w:pPr>
    <w:rPr>
      <w:iCs/>
      <w:color w:val="8DADB7"/>
      <w:sz w:val="20"/>
      <w:szCs w:val="18"/>
    </w:rPr>
  </w:style>
  <w:style w:type="paragraph" w:styleId="Titel">
    <w:name w:val="Title"/>
    <w:basedOn w:val="Standard"/>
    <w:next w:val="Standard"/>
    <w:link w:val="TitelZchn"/>
    <w:uiPriority w:val="10"/>
    <w:qFormat/>
    <w:rsid w:val="00850D35"/>
    <w:pPr>
      <w:spacing w:after="0"/>
      <w:contextualSpacing/>
    </w:pPr>
    <w:rPr>
      <w:rFonts w:eastAsiaTheme="majorEastAsia" w:cstheme="majorBidi"/>
      <w:color w:val="4C5765" w:themeColor="text1" w:themeTint="F2"/>
      <w:spacing w:val="10"/>
      <w:kern w:val="28"/>
      <w:sz w:val="52"/>
      <w:szCs w:val="40"/>
    </w:rPr>
  </w:style>
  <w:style w:type="character" w:customStyle="1" w:styleId="TitelZchn">
    <w:name w:val="Titel Zchn"/>
    <w:basedOn w:val="Absatz-Standardschriftart"/>
    <w:link w:val="Titel"/>
    <w:uiPriority w:val="10"/>
    <w:rsid w:val="00850D35"/>
    <w:rPr>
      <w:rFonts w:ascii="Arial" w:eastAsiaTheme="majorEastAsia" w:hAnsi="Arial" w:cstheme="majorBidi"/>
      <w:color w:val="4C5765" w:themeColor="text1" w:themeTint="F2"/>
      <w:spacing w:val="10"/>
      <w:kern w:val="28"/>
      <w:sz w:val="52"/>
      <w:szCs w:val="40"/>
      <w:lang w:val="en-GB"/>
    </w:rPr>
  </w:style>
  <w:style w:type="paragraph" w:styleId="Zitat">
    <w:name w:val="Quote"/>
    <w:basedOn w:val="Standard"/>
    <w:next w:val="Standard"/>
    <w:link w:val="ZitatZchn"/>
    <w:uiPriority w:val="29"/>
    <w:qFormat/>
    <w:rsid w:val="00394B2E"/>
    <w:pPr>
      <w:spacing w:before="200" w:line="360" w:lineRule="auto"/>
      <w:ind w:left="862" w:right="862"/>
      <w:jc w:val="left"/>
    </w:pPr>
    <w:rPr>
      <w:iCs/>
      <w:color w:val="454F5B" w:themeColor="text1"/>
    </w:rPr>
  </w:style>
  <w:style w:type="paragraph" w:styleId="Textkrper">
    <w:name w:val="Body Text"/>
    <w:basedOn w:val="Standard"/>
    <w:link w:val="TextkrperZchn"/>
    <w:uiPriority w:val="99"/>
    <w:unhideWhenUsed/>
    <w:qFormat/>
    <w:rsid w:val="00131D5D"/>
    <w:pPr>
      <w:spacing w:after="0"/>
      <w:jc w:val="center"/>
    </w:pPr>
    <w:rPr>
      <w:sz w:val="16"/>
      <w:lang w:val="en-US"/>
    </w:rPr>
  </w:style>
  <w:style w:type="character" w:customStyle="1" w:styleId="TextkrperZchn">
    <w:name w:val="Textkörper Zchn"/>
    <w:basedOn w:val="Absatz-Standardschriftart"/>
    <w:link w:val="Textkrper"/>
    <w:uiPriority w:val="99"/>
    <w:rsid w:val="00131D5D"/>
    <w:rPr>
      <w:rFonts w:asciiTheme="minorBidi" w:hAnsiTheme="minorBidi"/>
      <w:sz w:val="16"/>
    </w:rPr>
  </w:style>
  <w:style w:type="paragraph" w:styleId="Funotentext">
    <w:name w:val="footnote text"/>
    <w:basedOn w:val="Standard"/>
    <w:link w:val="FunotentextZchn"/>
    <w:uiPriority w:val="99"/>
    <w:unhideWhenUsed/>
    <w:qFormat/>
    <w:rsid w:val="00131D5D"/>
    <w:rPr>
      <w:sz w:val="18"/>
      <w:szCs w:val="20"/>
    </w:rPr>
  </w:style>
  <w:style w:type="character" w:customStyle="1" w:styleId="FunotentextZchn">
    <w:name w:val="Fußnotentext Zchn"/>
    <w:basedOn w:val="Absatz-Standardschriftart"/>
    <w:link w:val="Funotentext"/>
    <w:uiPriority w:val="99"/>
    <w:rsid w:val="00131D5D"/>
    <w:rPr>
      <w:rFonts w:asciiTheme="minorBidi" w:hAnsiTheme="minorBidi"/>
      <w:sz w:val="18"/>
      <w:szCs w:val="20"/>
      <w:lang w:val="en-GB"/>
    </w:rPr>
  </w:style>
  <w:style w:type="character" w:styleId="Funotenzeichen">
    <w:name w:val="footnote reference"/>
    <w:basedOn w:val="Absatz-Standardschriftart"/>
    <w:uiPriority w:val="99"/>
    <w:semiHidden/>
    <w:unhideWhenUsed/>
    <w:qFormat/>
    <w:rsid w:val="002D7876"/>
    <w:rPr>
      <w:rFonts w:asciiTheme="minorBidi" w:hAnsiTheme="minorBidi"/>
      <w:sz w:val="22"/>
      <w:vertAlign w:val="superscript"/>
    </w:rPr>
  </w:style>
  <w:style w:type="character" w:styleId="Hyperlink">
    <w:name w:val="Hyperlink"/>
    <w:basedOn w:val="Absatz-Standardschriftart"/>
    <w:uiPriority w:val="99"/>
    <w:unhideWhenUsed/>
    <w:rsid w:val="00131D5D"/>
    <w:rPr>
      <w:rFonts w:asciiTheme="minorBidi" w:hAnsiTheme="minorBidi"/>
      <w:color w:val="0094D3"/>
      <w:sz w:val="22"/>
      <w:u w:val="single"/>
      <w:lang w:val="en-GB"/>
    </w:rPr>
  </w:style>
  <w:style w:type="character" w:customStyle="1" w:styleId="ZitatZchn">
    <w:name w:val="Zitat Zchn"/>
    <w:basedOn w:val="Absatz-Standardschriftart"/>
    <w:link w:val="Zitat"/>
    <w:uiPriority w:val="29"/>
    <w:rsid w:val="00394B2E"/>
    <w:rPr>
      <w:rFonts w:asciiTheme="minorBidi" w:hAnsiTheme="minorBidi"/>
      <w:iCs/>
      <w:color w:val="454F5B" w:themeColor="text1"/>
      <w:sz w:val="22"/>
      <w:lang w:val="en-GB"/>
    </w:rPr>
  </w:style>
  <w:style w:type="paragraph" w:styleId="Untertitel">
    <w:name w:val="Subtitle"/>
    <w:basedOn w:val="Standard"/>
    <w:next w:val="Standard"/>
    <w:link w:val="UntertitelZchn"/>
    <w:uiPriority w:val="11"/>
    <w:qFormat/>
    <w:rsid w:val="00850D35"/>
    <w:pPr>
      <w:numPr>
        <w:ilvl w:val="1"/>
      </w:numPr>
      <w:spacing w:before="160"/>
    </w:pPr>
    <w:rPr>
      <w:rFonts w:asciiTheme="minorHAnsi" w:eastAsiaTheme="minorEastAsia" w:hAnsiTheme="minorHAnsi"/>
      <w:b/>
      <w:color w:val="2179C2"/>
      <w:sz w:val="36"/>
    </w:rPr>
  </w:style>
  <w:style w:type="table" w:customStyle="1" w:styleId="OSATabelaReport">
    <w:name w:val="OSA_Tabela_Report"/>
    <w:basedOn w:val="NormaleTabelle"/>
    <w:uiPriority w:val="99"/>
    <w:rsid w:val="00086D30"/>
    <w:rPr>
      <w:rFonts w:asciiTheme="minorBidi" w:hAnsiTheme="minorBidi"/>
      <w:sz w:val="18"/>
    </w:rPr>
    <w:tblPr>
      <w:tblBorders>
        <w:top w:val="single" w:sz="4" w:space="0" w:color="454F5B" w:themeColor="text1"/>
        <w:left w:val="single" w:sz="4" w:space="0" w:color="454F5B" w:themeColor="text1"/>
        <w:bottom w:val="single" w:sz="4" w:space="0" w:color="454F5B" w:themeColor="text1"/>
        <w:right w:val="single" w:sz="4" w:space="0" w:color="454F5B" w:themeColor="text1"/>
        <w:insideH w:val="single" w:sz="4" w:space="0" w:color="454F5B" w:themeColor="text1"/>
        <w:insideV w:val="single" w:sz="4" w:space="0" w:color="454F5B" w:themeColor="text1"/>
      </w:tblBorders>
    </w:tblPr>
    <w:tcPr>
      <w:shd w:val="clear" w:color="auto" w:fill="auto"/>
      <w:tcMar>
        <w:top w:w="108" w:type="dxa"/>
        <w:bottom w:w="108" w:type="dxa"/>
      </w:tcMar>
    </w:tcPr>
    <w:tblStylePr w:type="firstRow">
      <w:pPr>
        <w:jc w:val="left"/>
      </w:pPr>
      <w:rPr>
        <w:rFonts w:asciiTheme="minorBidi" w:hAnsiTheme="minorBidi"/>
        <w:b/>
        <w:color w:val="auto"/>
        <w:sz w:val="18"/>
      </w:rPr>
      <w:tblPr/>
      <w:tcPr>
        <w:tcBorders>
          <w:bottom w:val="single" w:sz="8" w:space="0" w:color="auto"/>
        </w:tcBorders>
        <w:shd w:val="clear" w:color="auto" w:fill="D3E9F2"/>
      </w:tcPr>
    </w:tblStylePr>
    <w:tblStylePr w:type="firstCol">
      <w:rPr>
        <w:rFonts w:ascii="Arial" w:hAnsi="Arial"/>
        <w:sz w:val="18"/>
      </w:rPr>
    </w:tblStylePr>
  </w:style>
  <w:style w:type="table" w:styleId="EinfacheTabelle2">
    <w:name w:val="Plain Table 2"/>
    <w:basedOn w:val="NormaleTabelle"/>
    <w:uiPriority w:val="42"/>
    <w:rsid w:val="004431DD"/>
    <w:tblPr>
      <w:tblStyleRowBandSize w:val="1"/>
      <w:tblStyleColBandSize w:val="1"/>
      <w:tblBorders>
        <w:top w:val="single" w:sz="4" w:space="0" w:color="9AA5B3" w:themeColor="text1" w:themeTint="80"/>
        <w:bottom w:val="single" w:sz="4" w:space="0" w:color="9AA5B3" w:themeColor="text1" w:themeTint="80"/>
      </w:tblBorders>
    </w:tblPr>
    <w:tblStylePr w:type="firstRow">
      <w:rPr>
        <w:b/>
        <w:bCs/>
      </w:rPr>
      <w:tblPr/>
      <w:tcPr>
        <w:tcBorders>
          <w:bottom w:val="single" w:sz="4" w:space="0" w:color="9AA5B3" w:themeColor="text1" w:themeTint="80"/>
        </w:tcBorders>
      </w:tcPr>
    </w:tblStylePr>
    <w:tblStylePr w:type="lastRow">
      <w:rPr>
        <w:b/>
        <w:bCs/>
      </w:rPr>
      <w:tblPr/>
      <w:tcPr>
        <w:tcBorders>
          <w:top w:val="single" w:sz="4" w:space="0" w:color="9AA5B3" w:themeColor="text1" w:themeTint="80"/>
        </w:tcBorders>
      </w:tcPr>
    </w:tblStylePr>
    <w:tblStylePr w:type="firstCol">
      <w:rPr>
        <w:b/>
        <w:bCs/>
      </w:rPr>
    </w:tblStylePr>
    <w:tblStylePr w:type="lastCol">
      <w:rPr>
        <w:b/>
        <w:bCs/>
      </w:rPr>
    </w:tblStylePr>
    <w:tblStylePr w:type="band1Vert">
      <w:tblPr/>
      <w:tcPr>
        <w:tcBorders>
          <w:left w:val="single" w:sz="4" w:space="0" w:color="9AA5B3" w:themeColor="text1" w:themeTint="80"/>
          <w:right w:val="single" w:sz="4" w:space="0" w:color="9AA5B3" w:themeColor="text1" w:themeTint="80"/>
        </w:tcBorders>
      </w:tcPr>
    </w:tblStylePr>
    <w:tblStylePr w:type="band2Vert">
      <w:tblPr/>
      <w:tcPr>
        <w:tcBorders>
          <w:left w:val="single" w:sz="4" w:space="0" w:color="9AA5B3" w:themeColor="text1" w:themeTint="80"/>
          <w:right w:val="single" w:sz="4" w:space="0" w:color="9AA5B3" w:themeColor="text1" w:themeTint="80"/>
        </w:tcBorders>
      </w:tcPr>
    </w:tblStylePr>
    <w:tblStylePr w:type="band1Horz">
      <w:tblPr/>
      <w:tcPr>
        <w:tcBorders>
          <w:top w:val="single" w:sz="4" w:space="0" w:color="9AA5B3" w:themeColor="text1" w:themeTint="80"/>
          <w:bottom w:val="single" w:sz="4" w:space="0" w:color="9AA5B3" w:themeColor="text1" w:themeTint="80"/>
        </w:tcBorders>
      </w:tcPr>
    </w:tblStylePr>
  </w:style>
  <w:style w:type="table" w:styleId="EinfacheTabelle5">
    <w:name w:val="Plain Table 5"/>
    <w:basedOn w:val="NormaleTabelle"/>
    <w:uiPriority w:val="45"/>
    <w:rsid w:val="004431DD"/>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AA5B3"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AA5B3"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AA5B3"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AA5B3"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lemithellemGitternetz">
    <w:name w:val="Grid Table Light"/>
    <w:basedOn w:val="NormaleTabelle"/>
    <w:uiPriority w:val="40"/>
    <w:rsid w:val="004431DD"/>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Sprechblasentext">
    <w:name w:val="Balloon Text"/>
    <w:basedOn w:val="Standard"/>
    <w:link w:val="SprechblasentextZchn"/>
    <w:uiPriority w:val="99"/>
    <w:semiHidden/>
    <w:unhideWhenUsed/>
    <w:rsid w:val="00391C4D"/>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91C4D"/>
    <w:rPr>
      <w:rFonts w:ascii="Segoe UI" w:hAnsi="Segoe UI" w:cs="Segoe UI"/>
      <w:sz w:val="18"/>
      <w:szCs w:val="18"/>
      <w:lang w:val="fr-FR"/>
    </w:rPr>
  </w:style>
  <w:style w:type="character" w:customStyle="1" w:styleId="Mentionnonrsolue1">
    <w:name w:val="Mention non résolue1"/>
    <w:basedOn w:val="Absatz-Standardschriftart"/>
    <w:uiPriority w:val="99"/>
    <w:semiHidden/>
    <w:unhideWhenUsed/>
    <w:rsid w:val="00391C4D"/>
    <w:rPr>
      <w:rFonts w:asciiTheme="minorBidi" w:hAnsiTheme="minorBidi"/>
      <w:color w:val="605E5C"/>
      <w:sz w:val="22"/>
      <w:shd w:val="clear" w:color="auto" w:fill="E1DFDD"/>
    </w:rPr>
  </w:style>
  <w:style w:type="character" w:styleId="BesuchterLink">
    <w:name w:val="FollowedHyperlink"/>
    <w:basedOn w:val="Absatz-Standardschriftart"/>
    <w:uiPriority w:val="99"/>
    <w:semiHidden/>
    <w:unhideWhenUsed/>
    <w:rsid w:val="00391C4D"/>
    <w:rPr>
      <w:rFonts w:asciiTheme="minorBidi" w:hAnsiTheme="minorBidi"/>
      <w:color w:val="8AC854" w:themeColor="followedHyperlink"/>
      <w:sz w:val="22"/>
      <w:u w:val="single"/>
    </w:rPr>
  </w:style>
  <w:style w:type="paragraph" w:customStyle="1" w:styleId="Default">
    <w:name w:val="Default"/>
    <w:rsid w:val="00391C4D"/>
    <w:pPr>
      <w:autoSpaceDE w:val="0"/>
      <w:autoSpaceDN w:val="0"/>
      <w:adjustRightInd w:val="0"/>
    </w:pPr>
    <w:rPr>
      <w:rFonts w:ascii="Arial" w:hAnsi="Arial" w:cs="Arial"/>
      <w:color w:val="000000"/>
      <w:lang w:val="de-AT"/>
    </w:rPr>
  </w:style>
  <w:style w:type="paragraph" w:customStyle="1" w:styleId="Pa0">
    <w:name w:val="Pa0"/>
    <w:basedOn w:val="Default"/>
    <w:next w:val="Default"/>
    <w:uiPriority w:val="99"/>
    <w:rsid w:val="00391C4D"/>
    <w:pPr>
      <w:spacing w:line="241" w:lineRule="atLeast"/>
    </w:pPr>
    <w:rPr>
      <w:color w:val="auto"/>
    </w:rPr>
  </w:style>
  <w:style w:type="character" w:customStyle="1" w:styleId="A0">
    <w:name w:val="A0"/>
    <w:uiPriority w:val="99"/>
    <w:rsid w:val="00391C4D"/>
    <w:rPr>
      <w:b/>
      <w:bCs/>
      <w:color w:val="000000"/>
      <w:sz w:val="60"/>
      <w:szCs w:val="60"/>
    </w:rPr>
  </w:style>
  <w:style w:type="character" w:customStyle="1" w:styleId="A1">
    <w:name w:val="A1"/>
    <w:uiPriority w:val="99"/>
    <w:rsid w:val="00391C4D"/>
    <w:rPr>
      <w:b/>
      <w:bCs/>
      <w:color w:val="000000"/>
      <w:sz w:val="50"/>
      <w:szCs w:val="50"/>
    </w:rPr>
  </w:style>
  <w:style w:type="character" w:customStyle="1" w:styleId="A4">
    <w:name w:val="A4"/>
    <w:uiPriority w:val="99"/>
    <w:rsid w:val="00391C4D"/>
    <w:rPr>
      <w:color w:val="000000"/>
      <w:sz w:val="22"/>
      <w:szCs w:val="22"/>
    </w:rPr>
  </w:style>
  <w:style w:type="table" w:customStyle="1" w:styleId="Grilledutableau1">
    <w:name w:val="Grille du tableau1"/>
    <w:basedOn w:val="NormaleTabelle"/>
    <w:next w:val="Tabellenraster"/>
    <w:uiPriority w:val="39"/>
    <w:rsid w:val="00391C4D"/>
    <w:rPr>
      <w:sz w:val="22"/>
      <w:szCs w:val="22"/>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NormaleTabelle"/>
    <w:next w:val="Tabellenraster"/>
    <w:uiPriority w:val="39"/>
    <w:rsid w:val="00391C4D"/>
    <w:rPr>
      <w:sz w:val="22"/>
      <w:szCs w:val="22"/>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NormaleTabelle"/>
    <w:next w:val="Tabellenraster"/>
    <w:uiPriority w:val="39"/>
    <w:rsid w:val="00391C4D"/>
    <w:rPr>
      <w:sz w:val="22"/>
      <w:szCs w:val="22"/>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1F4DDE"/>
    <w:rPr>
      <w:rFonts w:asciiTheme="minorBidi" w:hAnsiTheme="minorBidi"/>
      <w:sz w:val="16"/>
      <w:szCs w:val="16"/>
    </w:rPr>
  </w:style>
  <w:style w:type="paragraph" w:styleId="Kommentartext">
    <w:name w:val="annotation text"/>
    <w:basedOn w:val="Standard"/>
    <w:link w:val="KommentartextZchn"/>
    <w:uiPriority w:val="99"/>
    <w:unhideWhenUsed/>
    <w:rsid w:val="001F4DDE"/>
    <w:rPr>
      <w:sz w:val="20"/>
      <w:szCs w:val="20"/>
      <w:lang w:val="de-DE"/>
    </w:rPr>
  </w:style>
  <w:style w:type="character" w:customStyle="1" w:styleId="KommentartextZchn">
    <w:name w:val="Kommentartext Zchn"/>
    <w:basedOn w:val="Absatz-Standardschriftart"/>
    <w:link w:val="Kommentartext"/>
    <w:uiPriority w:val="99"/>
    <w:rsid w:val="001F4DDE"/>
    <w:rPr>
      <w:rFonts w:asciiTheme="minorBidi" w:hAnsiTheme="minorBidi"/>
      <w:sz w:val="20"/>
      <w:szCs w:val="20"/>
      <w:lang w:val="de-DE"/>
    </w:rPr>
  </w:style>
  <w:style w:type="paragraph" w:styleId="Kommentarthema">
    <w:name w:val="annotation subject"/>
    <w:basedOn w:val="Kommentartext"/>
    <w:next w:val="Kommentartext"/>
    <w:link w:val="KommentarthemaZchn"/>
    <w:uiPriority w:val="99"/>
    <w:semiHidden/>
    <w:unhideWhenUsed/>
    <w:rsid w:val="001F4DDE"/>
    <w:rPr>
      <w:b/>
      <w:bCs/>
    </w:rPr>
  </w:style>
  <w:style w:type="character" w:customStyle="1" w:styleId="KommentarthemaZchn">
    <w:name w:val="Kommentarthema Zchn"/>
    <w:basedOn w:val="KommentartextZchn"/>
    <w:link w:val="Kommentarthema"/>
    <w:uiPriority w:val="99"/>
    <w:semiHidden/>
    <w:rsid w:val="001F4DDE"/>
    <w:rPr>
      <w:rFonts w:asciiTheme="minorBidi" w:hAnsiTheme="minorBidi"/>
      <w:b/>
      <w:bCs/>
      <w:sz w:val="20"/>
      <w:szCs w:val="20"/>
      <w:lang w:val="de-DE"/>
    </w:rPr>
  </w:style>
  <w:style w:type="paragraph" w:styleId="Inhaltsverzeichnisberschrift">
    <w:name w:val="TOC Heading"/>
    <w:basedOn w:val="berschrift1"/>
    <w:next w:val="Standard"/>
    <w:uiPriority w:val="39"/>
    <w:unhideWhenUsed/>
    <w:qFormat/>
    <w:rsid w:val="00EF15FD"/>
    <w:pPr>
      <w:numPr>
        <w:numId w:val="0"/>
      </w:numPr>
      <w:spacing w:before="240" w:after="280" w:line="259" w:lineRule="auto"/>
      <w:outlineLvl w:val="9"/>
    </w:pPr>
    <w:rPr>
      <w:b/>
      <w:color w:val="2179C2"/>
      <w:sz w:val="36"/>
      <w:lang w:eastAsia="de-DE"/>
    </w:rPr>
  </w:style>
  <w:style w:type="paragraph" w:styleId="Verzeichnis1">
    <w:name w:val="toc 1"/>
    <w:basedOn w:val="Standard"/>
    <w:next w:val="Standard"/>
    <w:uiPriority w:val="39"/>
    <w:unhideWhenUsed/>
    <w:rsid w:val="4DA67755"/>
    <w:pPr>
      <w:spacing w:before="240" w:after="120"/>
      <w:ind w:left="737" w:hanging="737"/>
    </w:pPr>
    <w:rPr>
      <w:rFonts w:cstheme="minorBidi"/>
      <w:noProof/>
    </w:rPr>
  </w:style>
  <w:style w:type="paragraph" w:styleId="Verzeichnis2">
    <w:name w:val="toc 2"/>
    <w:basedOn w:val="Standard"/>
    <w:next w:val="Standard"/>
    <w:uiPriority w:val="39"/>
    <w:unhideWhenUsed/>
    <w:rsid w:val="4DA67755"/>
    <w:pPr>
      <w:spacing w:before="120" w:after="120"/>
      <w:ind w:left="737" w:hanging="737"/>
    </w:pPr>
    <w:rPr>
      <w:rFonts w:cstheme="minorBidi"/>
      <w:noProof/>
    </w:rPr>
  </w:style>
  <w:style w:type="paragraph" w:styleId="Verzeichnis3">
    <w:name w:val="toc 3"/>
    <w:basedOn w:val="Standard"/>
    <w:next w:val="Standard"/>
    <w:autoRedefine/>
    <w:uiPriority w:val="39"/>
    <w:unhideWhenUsed/>
    <w:rsid w:val="00746985"/>
    <w:pPr>
      <w:tabs>
        <w:tab w:val="left" w:pos="851"/>
        <w:tab w:val="right" w:leader="dot" w:pos="9626"/>
      </w:tabs>
      <w:spacing w:after="0"/>
      <w:ind w:left="737" w:hanging="737"/>
    </w:pPr>
    <w:rPr>
      <w:rFonts w:cstheme="minorHAnsi"/>
      <w:i/>
    </w:rPr>
  </w:style>
  <w:style w:type="paragraph" w:styleId="Verzeichnis4">
    <w:name w:val="toc 4"/>
    <w:basedOn w:val="Standard"/>
    <w:next w:val="Standard"/>
    <w:autoRedefine/>
    <w:uiPriority w:val="39"/>
    <w:unhideWhenUsed/>
    <w:rsid w:val="00746985"/>
    <w:pPr>
      <w:spacing w:after="0"/>
      <w:ind w:left="1378" w:hanging="720"/>
    </w:pPr>
    <w:rPr>
      <w:rFonts w:asciiTheme="minorHAnsi" w:hAnsiTheme="minorHAnsi" w:cstheme="minorHAnsi"/>
      <w:sz w:val="20"/>
    </w:rPr>
  </w:style>
  <w:style w:type="paragraph" w:styleId="Verzeichnis5">
    <w:name w:val="toc 5"/>
    <w:basedOn w:val="Standard"/>
    <w:next w:val="Standard"/>
    <w:autoRedefine/>
    <w:uiPriority w:val="39"/>
    <w:unhideWhenUsed/>
    <w:rsid w:val="005E0429"/>
    <w:pPr>
      <w:spacing w:after="0"/>
      <w:ind w:left="880"/>
    </w:pPr>
    <w:rPr>
      <w:rFonts w:asciiTheme="minorHAnsi" w:hAnsiTheme="minorHAnsi" w:cstheme="minorHAnsi"/>
      <w:sz w:val="20"/>
    </w:rPr>
  </w:style>
  <w:style w:type="paragraph" w:styleId="Verzeichnis6">
    <w:name w:val="toc 6"/>
    <w:basedOn w:val="Standard"/>
    <w:next w:val="Standard"/>
    <w:autoRedefine/>
    <w:uiPriority w:val="39"/>
    <w:unhideWhenUsed/>
    <w:rsid w:val="005E0429"/>
    <w:pPr>
      <w:spacing w:after="0"/>
      <w:ind w:left="1100"/>
    </w:pPr>
    <w:rPr>
      <w:rFonts w:asciiTheme="minorHAnsi" w:hAnsiTheme="minorHAnsi" w:cstheme="minorHAnsi"/>
      <w:sz w:val="20"/>
    </w:rPr>
  </w:style>
  <w:style w:type="paragraph" w:styleId="Verzeichnis7">
    <w:name w:val="toc 7"/>
    <w:basedOn w:val="Standard"/>
    <w:next w:val="Standard"/>
    <w:autoRedefine/>
    <w:uiPriority w:val="39"/>
    <w:unhideWhenUsed/>
    <w:rsid w:val="005E0429"/>
    <w:pPr>
      <w:spacing w:after="0"/>
      <w:ind w:left="1320"/>
    </w:pPr>
    <w:rPr>
      <w:rFonts w:asciiTheme="minorHAnsi" w:hAnsiTheme="minorHAnsi" w:cstheme="minorHAnsi"/>
      <w:sz w:val="20"/>
    </w:rPr>
  </w:style>
  <w:style w:type="paragraph" w:styleId="Verzeichnis8">
    <w:name w:val="toc 8"/>
    <w:basedOn w:val="Standard"/>
    <w:next w:val="Standard"/>
    <w:autoRedefine/>
    <w:uiPriority w:val="39"/>
    <w:unhideWhenUsed/>
    <w:rsid w:val="005E0429"/>
    <w:pPr>
      <w:spacing w:after="0"/>
      <w:ind w:left="1540"/>
    </w:pPr>
    <w:rPr>
      <w:rFonts w:asciiTheme="minorHAnsi" w:hAnsiTheme="minorHAnsi" w:cstheme="minorHAnsi"/>
      <w:sz w:val="20"/>
    </w:rPr>
  </w:style>
  <w:style w:type="paragraph" w:styleId="Verzeichnis9">
    <w:name w:val="toc 9"/>
    <w:basedOn w:val="Standard"/>
    <w:next w:val="Standard"/>
    <w:autoRedefine/>
    <w:uiPriority w:val="39"/>
    <w:unhideWhenUsed/>
    <w:rsid w:val="005E0429"/>
    <w:pPr>
      <w:spacing w:after="0"/>
      <w:ind w:left="1760"/>
    </w:pPr>
    <w:rPr>
      <w:rFonts w:asciiTheme="minorHAnsi" w:hAnsiTheme="minorHAnsi" w:cstheme="minorHAnsi"/>
      <w:sz w:val="20"/>
    </w:rPr>
  </w:style>
  <w:style w:type="character" w:customStyle="1" w:styleId="UntertitelZchn">
    <w:name w:val="Untertitel Zchn"/>
    <w:basedOn w:val="Absatz-Standardschriftart"/>
    <w:link w:val="Untertitel"/>
    <w:uiPriority w:val="11"/>
    <w:rsid w:val="00850D35"/>
    <w:rPr>
      <w:rFonts w:eastAsiaTheme="minorEastAsia" w:cs="Times New Roman"/>
      <w:b/>
      <w:color w:val="2179C2"/>
      <w:sz w:val="36"/>
      <w:lang w:val="en-GB"/>
    </w:rPr>
  </w:style>
  <w:style w:type="paragraph" w:styleId="Aufzhlungszeichen">
    <w:name w:val="List Bullet"/>
    <w:basedOn w:val="Standard"/>
    <w:uiPriority w:val="99"/>
    <w:unhideWhenUsed/>
    <w:qFormat/>
    <w:rsid w:val="0061003F"/>
    <w:pPr>
      <w:numPr>
        <w:numId w:val="33"/>
      </w:numPr>
      <w:tabs>
        <w:tab w:val="num" w:pos="360"/>
      </w:tabs>
      <w:spacing w:before="120" w:after="240"/>
      <w:ind w:left="0" w:firstLine="0"/>
      <w:contextualSpacing/>
    </w:pPr>
  </w:style>
  <w:style w:type="paragraph" w:styleId="Aufzhlungszeichen2">
    <w:name w:val="List Bullet 2"/>
    <w:basedOn w:val="Standard"/>
    <w:uiPriority w:val="99"/>
    <w:unhideWhenUsed/>
    <w:qFormat/>
    <w:rsid w:val="00747AE4"/>
    <w:pPr>
      <w:numPr>
        <w:numId w:val="34"/>
      </w:numPr>
      <w:tabs>
        <w:tab w:val="clear" w:pos="717"/>
        <w:tab w:val="num" w:pos="360"/>
      </w:tabs>
      <w:spacing w:after="40"/>
      <w:ind w:left="0" w:firstLine="0"/>
      <w:contextualSpacing/>
    </w:pPr>
    <w:rPr>
      <w:lang w:val="en-US"/>
    </w:rPr>
  </w:style>
  <w:style w:type="paragraph" w:styleId="Aufzhlungszeichen3">
    <w:name w:val="List Bullet 3"/>
    <w:basedOn w:val="Standard"/>
    <w:uiPriority w:val="99"/>
    <w:unhideWhenUsed/>
    <w:qFormat/>
    <w:rsid w:val="00C51853"/>
    <w:pPr>
      <w:numPr>
        <w:numId w:val="35"/>
      </w:numPr>
      <w:tabs>
        <w:tab w:val="num" w:pos="360"/>
      </w:tabs>
      <w:spacing w:after="40"/>
      <w:ind w:left="0" w:firstLine="0"/>
      <w:contextualSpacing/>
    </w:pPr>
  </w:style>
  <w:style w:type="paragraph" w:styleId="Textkrper2">
    <w:name w:val="Body Text 2"/>
    <w:link w:val="Textkrper2Zchn"/>
    <w:uiPriority w:val="99"/>
    <w:unhideWhenUsed/>
    <w:qFormat/>
    <w:rsid w:val="00E51374"/>
    <w:pPr>
      <w:spacing w:before="60" w:after="120"/>
    </w:pPr>
    <w:rPr>
      <w:rFonts w:ascii="Arial" w:eastAsia="Times New Roman" w:hAnsi="Arial" w:cs="Arial"/>
      <w:sz w:val="18"/>
      <w:lang w:val="en-GB"/>
    </w:rPr>
  </w:style>
  <w:style w:type="character" w:customStyle="1" w:styleId="Textkrper2Zchn">
    <w:name w:val="Textkörper 2 Zchn"/>
    <w:basedOn w:val="Absatz-Standardschriftart"/>
    <w:link w:val="Textkrper2"/>
    <w:uiPriority w:val="99"/>
    <w:rsid w:val="00E51374"/>
    <w:rPr>
      <w:rFonts w:ascii="Arial" w:eastAsia="Times New Roman" w:hAnsi="Arial" w:cs="Arial"/>
      <w:sz w:val="18"/>
      <w:lang w:val="en-GB"/>
    </w:rPr>
  </w:style>
  <w:style w:type="table" w:customStyle="1" w:styleId="OSATableParticipation">
    <w:name w:val="OSA_Table Participation"/>
    <w:basedOn w:val="NormaleTabelle"/>
    <w:uiPriority w:val="99"/>
    <w:rsid w:val="001349BF"/>
    <w:pPr>
      <w:jc w:val="center"/>
    </w:pPr>
    <w:rPr>
      <w:rFonts w:asciiTheme="minorBidi" w:hAnsiTheme="minorBidi"/>
      <w:sz w:val="16"/>
    </w:rPr>
    <w:tblPr>
      <w:tblBorders>
        <w:top w:val="single" w:sz="4" w:space="0" w:color="454F5B" w:themeColor="text1"/>
        <w:left w:val="single" w:sz="4" w:space="0" w:color="454F5B" w:themeColor="text1"/>
        <w:bottom w:val="single" w:sz="4" w:space="0" w:color="454F5B" w:themeColor="text1"/>
        <w:right w:val="single" w:sz="4" w:space="0" w:color="454F5B" w:themeColor="text1"/>
        <w:insideH w:val="single" w:sz="4" w:space="0" w:color="454F5B" w:themeColor="text1"/>
        <w:insideV w:val="single" w:sz="4" w:space="0" w:color="454F5B" w:themeColor="text1"/>
      </w:tblBorders>
    </w:tblPr>
    <w:tcPr>
      <w:shd w:val="clear" w:color="auto" w:fill="auto"/>
      <w:vAlign w:val="center"/>
    </w:tcPr>
    <w:tblStylePr w:type="firstRow">
      <w:pPr>
        <w:jc w:val="center"/>
      </w:pPr>
      <w:rPr>
        <w:rFonts w:asciiTheme="minorBidi" w:hAnsiTheme="minorBidi"/>
        <w:b/>
        <w:color w:val="auto"/>
        <w:sz w:val="18"/>
      </w:rPr>
      <w:tblPr/>
      <w:trPr>
        <w:tblHeader/>
      </w:trPr>
      <w:tcPr>
        <w:tcBorders>
          <w:top w:val="single" w:sz="18" w:space="0" w:color="454F5B" w:themeColor="text1"/>
        </w:tcBorders>
        <w:shd w:val="clear" w:color="auto" w:fill="CBE8DD"/>
        <w:vAlign w:val="top"/>
      </w:tcPr>
    </w:tblStylePr>
  </w:style>
  <w:style w:type="table" w:styleId="EinfacheTabelle1">
    <w:name w:val="Plain Table 1"/>
    <w:basedOn w:val="NormaleTabelle"/>
    <w:uiPriority w:val="41"/>
    <w:rsid w:val="00C13868"/>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3">
    <w:name w:val="Plain Table 3"/>
    <w:basedOn w:val="NormaleTabelle"/>
    <w:uiPriority w:val="43"/>
    <w:rsid w:val="00C13868"/>
    <w:tblPr>
      <w:tblStyleRowBandSize w:val="1"/>
      <w:tblStyleColBandSize w:val="1"/>
    </w:tblPr>
    <w:tblStylePr w:type="firstRow">
      <w:rPr>
        <w:b/>
        <w:bCs/>
        <w:caps/>
      </w:rPr>
      <w:tblPr/>
      <w:tcPr>
        <w:tcBorders>
          <w:bottom w:val="single" w:sz="4" w:space="0" w:color="9AA5B3"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9AA5B3"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EinfacheTabelle4">
    <w:name w:val="Plain Table 4"/>
    <w:basedOn w:val="NormaleTabelle"/>
    <w:uiPriority w:val="44"/>
    <w:rsid w:val="00C1386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SchwacheHervorhebung">
    <w:name w:val="Subtle Emphasis"/>
    <w:basedOn w:val="Absatz-Standardschriftart"/>
    <w:uiPriority w:val="19"/>
    <w:qFormat/>
    <w:rsid w:val="00353333"/>
    <w:rPr>
      <w:i/>
      <w:iCs/>
      <w:color w:val="6B7A8C" w:themeColor="text1" w:themeTint="BF"/>
      <w:lang w:val="en-GB"/>
    </w:rPr>
  </w:style>
  <w:style w:type="character" w:styleId="Hervorhebung">
    <w:name w:val="Emphasis"/>
    <w:basedOn w:val="Absatz-Standardschriftart"/>
    <w:uiPriority w:val="20"/>
    <w:qFormat/>
    <w:rsid w:val="00353333"/>
    <w:rPr>
      <w:i/>
      <w:iCs/>
      <w:lang w:val="en-GB"/>
    </w:rPr>
  </w:style>
  <w:style w:type="character" w:styleId="IntensiveHervorhebung">
    <w:name w:val="Intense Emphasis"/>
    <w:basedOn w:val="Absatz-Standardschriftart"/>
    <w:uiPriority w:val="21"/>
    <w:qFormat/>
    <w:rsid w:val="000D1663"/>
    <w:rPr>
      <w:i/>
      <w:iCs/>
      <w:color w:val="4CA376"/>
      <w:lang w:val="en-GB"/>
    </w:rPr>
  </w:style>
  <w:style w:type="character" w:styleId="Fett">
    <w:name w:val="Strong"/>
    <w:basedOn w:val="Absatz-Standardschriftart"/>
    <w:uiPriority w:val="22"/>
    <w:qFormat/>
    <w:rsid w:val="00353333"/>
    <w:rPr>
      <w:b/>
      <w:bCs/>
      <w:lang w:val="en-GB"/>
    </w:rPr>
  </w:style>
  <w:style w:type="character" w:styleId="SchwacherVerweis">
    <w:name w:val="Subtle Reference"/>
    <w:basedOn w:val="Absatz-Standardschriftart"/>
    <w:uiPriority w:val="31"/>
    <w:qFormat/>
    <w:rsid w:val="00131D5D"/>
    <w:rPr>
      <w:smallCaps/>
      <w:color w:val="7E8C9D" w:themeColor="text1" w:themeTint="A5"/>
      <w:lang w:val="en-GB"/>
    </w:rPr>
  </w:style>
  <w:style w:type="character" w:styleId="IntensiverVerweis">
    <w:name w:val="Intense Reference"/>
    <w:basedOn w:val="Absatz-Standardschriftart"/>
    <w:uiPriority w:val="32"/>
    <w:qFormat/>
    <w:rsid w:val="000D1663"/>
    <w:rPr>
      <w:b/>
      <w:bCs/>
      <w:smallCaps/>
      <w:color w:val="4CA376"/>
      <w:spacing w:val="5"/>
      <w:lang w:val="en-GB"/>
    </w:rPr>
  </w:style>
  <w:style w:type="character" w:styleId="Buchtitel">
    <w:name w:val="Book Title"/>
    <w:basedOn w:val="Absatz-Standardschriftart"/>
    <w:uiPriority w:val="33"/>
    <w:qFormat/>
    <w:rsid w:val="00131D5D"/>
    <w:rPr>
      <w:b/>
      <w:bCs/>
      <w:i/>
      <w:iCs/>
      <w:spacing w:val="5"/>
      <w:lang w:val="en-GB"/>
    </w:rPr>
  </w:style>
  <w:style w:type="paragraph" w:styleId="KeinLeerraum">
    <w:name w:val="No Spacing"/>
    <w:uiPriority w:val="1"/>
    <w:qFormat/>
    <w:rsid w:val="00C640AB"/>
    <w:rPr>
      <w:rFonts w:asciiTheme="minorBidi" w:hAnsiTheme="minorBidi"/>
      <w:sz w:val="22"/>
      <w:szCs w:val="22"/>
      <w:lang w:val="en-GB"/>
    </w:rPr>
  </w:style>
  <w:style w:type="paragraph" w:customStyle="1" w:styleId="TitleTableAnnex">
    <w:name w:val="Title Table Annex"/>
    <w:basedOn w:val="Beschriftung"/>
    <w:qFormat/>
    <w:rsid w:val="007857AC"/>
    <w:pPr>
      <w:keepNext/>
      <w:spacing w:before="120" w:after="120"/>
    </w:pPr>
    <w:rPr>
      <w:color w:val="2179C2"/>
      <w:sz w:val="22"/>
    </w:rPr>
  </w:style>
  <w:style w:type="paragraph" w:styleId="Abbildungsverzeichnis">
    <w:name w:val="table of figures"/>
    <w:basedOn w:val="Standard"/>
    <w:next w:val="Standard"/>
    <w:uiPriority w:val="99"/>
    <w:unhideWhenUsed/>
    <w:rsid w:val="0054513B"/>
    <w:pPr>
      <w:spacing w:after="0" w:line="360" w:lineRule="auto"/>
    </w:pPr>
  </w:style>
  <w:style w:type="paragraph" w:customStyle="1" w:styleId="References">
    <w:name w:val="References"/>
    <w:basedOn w:val="berschrift3"/>
    <w:qFormat/>
    <w:rsid w:val="00B465AB"/>
    <w:pPr>
      <w:pageBreakBefore/>
      <w:numPr>
        <w:ilvl w:val="0"/>
        <w:numId w:val="0"/>
      </w:numPr>
      <w:outlineLvl w:val="0"/>
    </w:pPr>
    <w:rPr>
      <w:sz w:val="28"/>
      <w:szCs w:val="28"/>
    </w:rPr>
  </w:style>
  <w:style w:type="character" w:styleId="NichtaufgelsteErwhnung">
    <w:name w:val="Unresolved Mention"/>
    <w:basedOn w:val="Absatz-Standardschriftart"/>
    <w:uiPriority w:val="99"/>
    <w:semiHidden/>
    <w:unhideWhenUsed/>
    <w:rsid w:val="00992B3F"/>
    <w:rPr>
      <w:color w:val="605E5C"/>
      <w:shd w:val="clear" w:color="auto" w:fill="E1DFDD"/>
    </w:rPr>
  </w:style>
  <w:style w:type="numbering" w:customStyle="1" w:styleId="CurrentList1">
    <w:name w:val="Current List1"/>
    <w:uiPriority w:val="99"/>
    <w:rsid w:val="0061003F"/>
    <w:pPr>
      <w:numPr>
        <w:numId w:val="26"/>
      </w:numPr>
    </w:pPr>
  </w:style>
  <w:style w:type="paragraph" w:styleId="IntensivesZitat">
    <w:name w:val="Intense Quote"/>
    <w:basedOn w:val="Standard"/>
    <w:next w:val="Standard"/>
    <w:link w:val="IntensivesZitatZchn"/>
    <w:uiPriority w:val="30"/>
    <w:qFormat/>
    <w:rsid w:val="00227912"/>
    <w:pPr>
      <w:pBdr>
        <w:top w:val="single" w:sz="4" w:space="10" w:color="4CA376"/>
        <w:bottom w:val="single" w:sz="4" w:space="10" w:color="4CA376"/>
      </w:pBdr>
      <w:spacing w:before="360" w:after="360"/>
      <w:ind w:left="864" w:right="864"/>
      <w:jc w:val="center"/>
    </w:pPr>
    <w:rPr>
      <w:i/>
      <w:iCs/>
      <w:color w:val="4CA376"/>
    </w:rPr>
  </w:style>
  <w:style w:type="character" w:customStyle="1" w:styleId="IntensivesZitatZchn">
    <w:name w:val="Intensives Zitat Zchn"/>
    <w:basedOn w:val="Absatz-Standardschriftart"/>
    <w:link w:val="IntensivesZitat"/>
    <w:uiPriority w:val="30"/>
    <w:rsid w:val="00227912"/>
    <w:rPr>
      <w:rFonts w:ascii="Arial" w:eastAsia="Times New Roman" w:hAnsi="Arial" w:cs="Times New Roman"/>
      <w:i/>
      <w:iCs/>
      <w:color w:val="4CA376"/>
      <w:lang w:val="en-GB"/>
    </w:rPr>
  </w:style>
  <w:style w:type="paragraph" w:styleId="Blocktext">
    <w:name w:val="Block Text"/>
    <w:basedOn w:val="Standard"/>
    <w:uiPriority w:val="99"/>
    <w:unhideWhenUsed/>
    <w:rsid w:val="00784C85"/>
    <w:pPr>
      <w:pBdr>
        <w:top w:val="single" w:sz="2" w:space="10" w:color="4CA376"/>
        <w:left w:val="single" w:sz="2" w:space="10" w:color="4CA376"/>
        <w:bottom w:val="single" w:sz="2" w:space="10" w:color="4CA376"/>
        <w:right w:val="single" w:sz="2" w:space="10" w:color="4CA376"/>
      </w:pBdr>
      <w:ind w:left="1152" w:right="1152"/>
    </w:pPr>
    <w:rPr>
      <w:rFonts w:asciiTheme="minorHAnsi" w:eastAsiaTheme="minorEastAsia" w:hAnsiTheme="minorHAnsi" w:cstheme="minorBidi"/>
      <w:i/>
      <w:iCs/>
      <w:color w:val="4CA376"/>
    </w:rPr>
  </w:style>
  <w:style w:type="numbering" w:customStyle="1" w:styleId="CurrentList2">
    <w:name w:val="Current List2"/>
    <w:uiPriority w:val="99"/>
    <w:rsid w:val="00747AE4"/>
    <w:pPr>
      <w:numPr>
        <w:numId w:val="2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04411">
      <w:bodyDiv w:val="1"/>
      <w:marLeft w:val="0"/>
      <w:marRight w:val="0"/>
      <w:marTop w:val="0"/>
      <w:marBottom w:val="0"/>
      <w:divBdr>
        <w:top w:val="none" w:sz="0" w:space="0" w:color="auto"/>
        <w:left w:val="none" w:sz="0" w:space="0" w:color="auto"/>
        <w:bottom w:val="none" w:sz="0" w:space="0" w:color="auto"/>
        <w:right w:val="none" w:sz="0" w:space="0" w:color="auto"/>
      </w:divBdr>
    </w:div>
    <w:div w:id="70279453">
      <w:bodyDiv w:val="1"/>
      <w:marLeft w:val="0"/>
      <w:marRight w:val="0"/>
      <w:marTop w:val="0"/>
      <w:marBottom w:val="0"/>
      <w:divBdr>
        <w:top w:val="none" w:sz="0" w:space="0" w:color="auto"/>
        <w:left w:val="none" w:sz="0" w:space="0" w:color="auto"/>
        <w:bottom w:val="none" w:sz="0" w:space="0" w:color="auto"/>
        <w:right w:val="none" w:sz="0" w:space="0" w:color="auto"/>
      </w:divBdr>
    </w:div>
    <w:div w:id="80954005">
      <w:bodyDiv w:val="1"/>
      <w:marLeft w:val="0"/>
      <w:marRight w:val="0"/>
      <w:marTop w:val="0"/>
      <w:marBottom w:val="0"/>
      <w:divBdr>
        <w:top w:val="none" w:sz="0" w:space="0" w:color="auto"/>
        <w:left w:val="none" w:sz="0" w:space="0" w:color="auto"/>
        <w:bottom w:val="none" w:sz="0" w:space="0" w:color="auto"/>
        <w:right w:val="none" w:sz="0" w:space="0" w:color="auto"/>
      </w:divBdr>
    </w:div>
    <w:div w:id="144703857">
      <w:bodyDiv w:val="1"/>
      <w:marLeft w:val="0"/>
      <w:marRight w:val="0"/>
      <w:marTop w:val="0"/>
      <w:marBottom w:val="0"/>
      <w:divBdr>
        <w:top w:val="none" w:sz="0" w:space="0" w:color="auto"/>
        <w:left w:val="none" w:sz="0" w:space="0" w:color="auto"/>
        <w:bottom w:val="none" w:sz="0" w:space="0" w:color="auto"/>
        <w:right w:val="none" w:sz="0" w:space="0" w:color="auto"/>
      </w:divBdr>
    </w:div>
    <w:div w:id="239220428">
      <w:bodyDiv w:val="1"/>
      <w:marLeft w:val="0"/>
      <w:marRight w:val="0"/>
      <w:marTop w:val="0"/>
      <w:marBottom w:val="0"/>
      <w:divBdr>
        <w:top w:val="none" w:sz="0" w:space="0" w:color="auto"/>
        <w:left w:val="none" w:sz="0" w:space="0" w:color="auto"/>
        <w:bottom w:val="none" w:sz="0" w:space="0" w:color="auto"/>
        <w:right w:val="none" w:sz="0" w:space="0" w:color="auto"/>
      </w:divBdr>
    </w:div>
    <w:div w:id="562521286">
      <w:bodyDiv w:val="1"/>
      <w:marLeft w:val="0"/>
      <w:marRight w:val="0"/>
      <w:marTop w:val="0"/>
      <w:marBottom w:val="0"/>
      <w:divBdr>
        <w:top w:val="none" w:sz="0" w:space="0" w:color="auto"/>
        <w:left w:val="none" w:sz="0" w:space="0" w:color="auto"/>
        <w:bottom w:val="none" w:sz="0" w:space="0" w:color="auto"/>
        <w:right w:val="none" w:sz="0" w:space="0" w:color="auto"/>
      </w:divBdr>
    </w:div>
    <w:div w:id="695736732">
      <w:bodyDiv w:val="1"/>
      <w:marLeft w:val="0"/>
      <w:marRight w:val="0"/>
      <w:marTop w:val="0"/>
      <w:marBottom w:val="0"/>
      <w:divBdr>
        <w:top w:val="none" w:sz="0" w:space="0" w:color="auto"/>
        <w:left w:val="none" w:sz="0" w:space="0" w:color="auto"/>
        <w:bottom w:val="none" w:sz="0" w:space="0" w:color="auto"/>
        <w:right w:val="none" w:sz="0" w:space="0" w:color="auto"/>
      </w:divBdr>
    </w:div>
    <w:div w:id="748120682">
      <w:bodyDiv w:val="1"/>
      <w:marLeft w:val="0"/>
      <w:marRight w:val="0"/>
      <w:marTop w:val="0"/>
      <w:marBottom w:val="0"/>
      <w:divBdr>
        <w:top w:val="none" w:sz="0" w:space="0" w:color="auto"/>
        <w:left w:val="none" w:sz="0" w:space="0" w:color="auto"/>
        <w:bottom w:val="none" w:sz="0" w:space="0" w:color="auto"/>
        <w:right w:val="none" w:sz="0" w:space="0" w:color="auto"/>
      </w:divBdr>
    </w:div>
    <w:div w:id="1171067172">
      <w:bodyDiv w:val="1"/>
      <w:marLeft w:val="0"/>
      <w:marRight w:val="0"/>
      <w:marTop w:val="0"/>
      <w:marBottom w:val="0"/>
      <w:divBdr>
        <w:top w:val="none" w:sz="0" w:space="0" w:color="auto"/>
        <w:left w:val="none" w:sz="0" w:space="0" w:color="auto"/>
        <w:bottom w:val="none" w:sz="0" w:space="0" w:color="auto"/>
        <w:right w:val="none" w:sz="0" w:space="0" w:color="auto"/>
      </w:divBdr>
    </w:div>
    <w:div w:id="1178348913">
      <w:bodyDiv w:val="1"/>
      <w:marLeft w:val="0"/>
      <w:marRight w:val="0"/>
      <w:marTop w:val="0"/>
      <w:marBottom w:val="0"/>
      <w:divBdr>
        <w:top w:val="none" w:sz="0" w:space="0" w:color="auto"/>
        <w:left w:val="none" w:sz="0" w:space="0" w:color="auto"/>
        <w:bottom w:val="none" w:sz="0" w:space="0" w:color="auto"/>
        <w:right w:val="none" w:sz="0" w:space="0" w:color="auto"/>
      </w:divBdr>
    </w:div>
    <w:div w:id="1376588761">
      <w:bodyDiv w:val="1"/>
      <w:marLeft w:val="0"/>
      <w:marRight w:val="0"/>
      <w:marTop w:val="0"/>
      <w:marBottom w:val="0"/>
      <w:divBdr>
        <w:top w:val="none" w:sz="0" w:space="0" w:color="auto"/>
        <w:left w:val="none" w:sz="0" w:space="0" w:color="auto"/>
        <w:bottom w:val="none" w:sz="0" w:space="0" w:color="auto"/>
        <w:right w:val="none" w:sz="0" w:space="0" w:color="auto"/>
      </w:divBdr>
    </w:div>
    <w:div w:id="1423139852">
      <w:bodyDiv w:val="1"/>
      <w:marLeft w:val="0"/>
      <w:marRight w:val="0"/>
      <w:marTop w:val="0"/>
      <w:marBottom w:val="0"/>
      <w:divBdr>
        <w:top w:val="none" w:sz="0" w:space="0" w:color="auto"/>
        <w:left w:val="none" w:sz="0" w:space="0" w:color="auto"/>
        <w:bottom w:val="none" w:sz="0" w:space="0" w:color="auto"/>
        <w:right w:val="none" w:sz="0" w:space="0" w:color="auto"/>
      </w:divBdr>
    </w:div>
    <w:div w:id="1505125495">
      <w:bodyDiv w:val="1"/>
      <w:marLeft w:val="0"/>
      <w:marRight w:val="0"/>
      <w:marTop w:val="0"/>
      <w:marBottom w:val="0"/>
      <w:divBdr>
        <w:top w:val="none" w:sz="0" w:space="0" w:color="auto"/>
        <w:left w:val="none" w:sz="0" w:space="0" w:color="auto"/>
        <w:bottom w:val="none" w:sz="0" w:space="0" w:color="auto"/>
        <w:right w:val="none" w:sz="0" w:space="0" w:color="auto"/>
      </w:divBdr>
    </w:div>
    <w:div w:id="1626504947">
      <w:bodyDiv w:val="1"/>
      <w:marLeft w:val="0"/>
      <w:marRight w:val="0"/>
      <w:marTop w:val="0"/>
      <w:marBottom w:val="0"/>
      <w:divBdr>
        <w:top w:val="none" w:sz="0" w:space="0" w:color="auto"/>
        <w:left w:val="none" w:sz="0" w:space="0" w:color="auto"/>
        <w:bottom w:val="none" w:sz="0" w:space="0" w:color="auto"/>
        <w:right w:val="none" w:sz="0" w:space="0" w:color="auto"/>
      </w:divBdr>
    </w:div>
    <w:div w:id="1800487743">
      <w:bodyDiv w:val="1"/>
      <w:marLeft w:val="0"/>
      <w:marRight w:val="0"/>
      <w:marTop w:val="0"/>
      <w:marBottom w:val="0"/>
      <w:divBdr>
        <w:top w:val="none" w:sz="0" w:space="0" w:color="auto"/>
        <w:left w:val="none" w:sz="0" w:space="0" w:color="auto"/>
        <w:bottom w:val="none" w:sz="0" w:space="0" w:color="auto"/>
        <w:right w:val="none" w:sz="0" w:space="0" w:color="auto"/>
      </w:divBdr>
    </w:div>
    <w:div w:id="1924148635">
      <w:bodyDiv w:val="1"/>
      <w:marLeft w:val="0"/>
      <w:marRight w:val="0"/>
      <w:marTop w:val="0"/>
      <w:marBottom w:val="0"/>
      <w:divBdr>
        <w:top w:val="none" w:sz="0" w:space="0" w:color="auto"/>
        <w:left w:val="none" w:sz="0" w:space="0" w:color="auto"/>
        <w:bottom w:val="none" w:sz="0" w:space="0" w:color="auto"/>
        <w:right w:val="none" w:sz="0" w:space="0" w:color="auto"/>
      </w:divBdr>
    </w:div>
    <w:div w:id="1972326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4.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hyperlink" Target="https://www.urbanet.info/integrated-capacity-building/" TargetMode="Externa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2.xml"/><Relationship Id="rId29"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4.jpg"/><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mailto:kerstin.stroebel1@uni-wuerzburg.de"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9.svg"/><Relationship Id="rId1" Type="http://schemas.openxmlformats.org/officeDocument/2006/relationships/image" Target="media/image8.png"/></Relationships>
</file>

<file path=word/_rels/footer4.xml.rels><?xml version="1.0" encoding="UTF-8" standalone="yes"?>
<Relationships xmlns="http://schemas.openxmlformats.org/package/2006/relationships"><Relationship Id="rId2" Type="http://schemas.openxmlformats.org/officeDocument/2006/relationships/image" Target="media/image16.svg"/><Relationship Id="rId1" Type="http://schemas.openxmlformats.org/officeDocument/2006/relationships/image" Target="media/image15.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svg"/><Relationship Id="rId1" Type="http://schemas.openxmlformats.org/officeDocument/2006/relationships/image" Target="media/image4.png"/><Relationship Id="rId4" Type="http://schemas.openxmlformats.org/officeDocument/2006/relationships/image" Target="media/image7.sv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3" Type="http://schemas.openxmlformats.org/officeDocument/2006/relationships/image" Target="media/image12.png"/><Relationship Id="rId2" Type="http://schemas.openxmlformats.org/officeDocument/2006/relationships/image" Target="media/image11.svg"/><Relationship Id="rId1" Type="http://schemas.openxmlformats.org/officeDocument/2006/relationships/image" Target="media/image10.png"/><Relationship Id="rId4" Type="http://schemas.openxmlformats.org/officeDocument/2006/relationships/image" Target="media/image13.sv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3" Type="http://schemas.openxmlformats.org/officeDocument/2006/relationships/image" Target="media/image12.png"/><Relationship Id="rId2" Type="http://schemas.openxmlformats.org/officeDocument/2006/relationships/image" Target="media/image11.svg"/><Relationship Id="rId1" Type="http://schemas.openxmlformats.org/officeDocument/2006/relationships/image" Target="media/image10.png"/><Relationship Id="rId4" Type="http://schemas.openxmlformats.org/officeDocument/2006/relationships/image" Target="media/image13.svg"/></Relationships>
</file>

<file path=word/theme/theme1.xml><?xml version="1.0" encoding="utf-8"?>
<a:theme xmlns:a="http://schemas.openxmlformats.org/drawingml/2006/main" name="OSA">
  <a:themeElements>
    <a:clrScheme name="PTC">
      <a:dk1>
        <a:srgbClr val="454F5B"/>
      </a:dk1>
      <a:lt1>
        <a:srgbClr val="FFFFFF"/>
      </a:lt1>
      <a:dk2>
        <a:srgbClr val="89929B"/>
      </a:dk2>
      <a:lt2>
        <a:srgbClr val="EFF1F3"/>
      </a:lt2>
      <a:accent1>
        <a:srgbClr val="4CA376"/>
      </a:accent1>
      <a:accent2>
        <a:srgbClr val="2079C2"/>
      </a:accent2>
      <a:accent3>
        <a:srgbClr val="93CE97"/>
      </a:accent3>
      <a:accent4>
        <a:srgbClr val="92C8DE"/>
      </a:accent4>
      <a:accent5>
        <a:srgbClr val="D3EBD5"/>
      </a:accent5>
      <a:accent6>
        <a:srgbClr val="D3EBEF"/>
      </a:accent6>
      <a:hlink>
        <a:srgbClr val="454F5B"/>
      </a:hlink>
      <a:folHlink>
        <a:srgbClr val="8AC85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7A1DD2D38D75545AF6680D7DA12F7B8" ma:contentTypeVersion="16" ma:contentTypeDescription="Create a new document." ma:contentTypeScope="" ma:versionID="9cd9ec15d6df04327049d3dc2e01efe0">
  <xsd:schema xmlns:xsd="http://www.w3.org/2001/XMLSchema" xmlns:xs="http://www.w3.org/2001/XMLSchema" xmlns:p="http://schemas.microsoft.com/office/2006/metadata/properties" xmlns:ns2="5bc7d3fe-5db4-409d-85f0-5bcb1e7f8572" xmlns:ns3="5f6e7678-7c1f-4540-acb8-ffe0df6d7b46" targetNamespace="http://schemas.microsoft.com/office/2006/metadata/properties" ma:root="true" ma:fieldsID="14d9af46769d1f504eac9482d88457bf" ns2:_="" ns3:_="">
    <xsd:import namespace="5bc7d3fe-5db4-409d-85f0-5bcb1e7f8572"/>
    <xsd:import namespace="5f6e7678-7c1f-4540-acb8-ffe0df6d7b4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Note"/>
                <xsd:element ref="ns2:MediaServiceObjectDetectorVersions"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c7d3fe-5db4-409d-85f0-5bcb1e7f85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ad52813b-a4ff-4c5a-b7f3-1eea5724beef"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Note" ma:index="18" ma:displayName="Note" ma:format="Dropdown" ma:internalName="Not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f6e7678-7c1f-4540-acb8-ffe0df6d7b46"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e3bb2a26-3982-44e9-bc3a-ae81c4a53990}" ma:internalName="TaxCatchAll" ma:showField="CatchAllData" ma:web="5f6e7678-7c1f-4540-acb8-ffe0df6d7b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Note xmlns="5bc7d3fe-5db4-409d-85f0-5bcb1e7f8572"/>
    <TaxCatchAll xmlns="5f6e7678-7c1f-4540-acb8-ffe0df6d7b46" xsi:nil="true"/>
    <lcf76f155ced4ddcb4097134ff3c332f xmlns="5bc7d3fe-5db4-409d-85f0-5bcb1e7f857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4668A3F-04FF-E94C-A4D4-9AC3D902D4AC}">
  <ds:schemaRefs>
    <ds:schemaRef ds:uri="http://schemas.openxmlformats.org/officeDocument/2006/bibliography"/>
  </ds:schemaRefs>
</ds:datastoreItem>
</file>

<file path=customXml/itemProps2.xml><?xml version="1.0" encoding="utf-8"?>
<ds:datastoreItem xmlns:ds="http://schemas.openxmlformats.org/officeDocument/2006/customXml" ds:itemID="{523369F9-41EE-49C1-806B-CBADAB24B011}"/>
</file>

<file path=customXml/itemProps3.xml><?xml version="1.0" encoding="utf-8"?>
<ds:datastoreItem xmlns:ds="http://schemas.openxmlformats.org/officeDocument/2006/customXml" ds:itemID="{05C6F683-4CD0-4722-8000-A43BC7942A68}">
  <ds:schemaRefs>
    <ds:schemaRef ds:uri="http://schemas.microsoft.com/sharepoint/v3/contenttype/forms"/>
  </ds:schemaRefs>
</ds:datastoreItem>
</file>

<file path=customXml/itemProps4.xml><?xml version="1.0" encoding="utf-8"?>
<ds:datastoreItem xmlns:ds="http://schemas.openxmlformats.org/officeDocument/2006/customXml" ds:itemID="{89143C47-4832-45BF-98D7-62CC960E3B7E}">
  <ds:schemaRefs>
    <ds:schemaRef ds:uri="http://schemas.microsoft.com/office/2006/metadata/properties"/>
    <ds:schemaRef ds:uri="http://schemas.microsoft.com/office/infopath/2007/PartnerControls"/>
    <ds:schemaRef ds:uri="5bc7d3fe-5db4-409d-85f0-5bcb1e7f8572"/>
    <ds:schemaRef ds:uri="5f6e7678-7c1f-4540-acb8-ffe0df6d7b46"/>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2553</Words>
  <Characters>16089</Characters>
  <Application>Microsoft Office Word</Application>
  <DocSecurity>0</DocSecurity>
  <Lines>134</Lines>
  <Paragraphs>37</Paragraphs>
  <ScaleCrop>false</ScaleCrop>
  <Company/>
  <LinksUpToDate>false</LinksUpToDate>
  <CharactersWithSpaces>18605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Kerstin Ströbel</cp:lastModifiedBy>
  <cp:revision>74</cp:revision>
  <cp:lastPrinted>2024-10-26T11:42:00Z</cp:lastPrinted>
  <dcterms:created xsi:type="dcterms:W3CDTF">2025-01-15T08:53:00Z</dcterms:created>
  <dcterms:modified xsi:type="dcterms:W3CDTF">2025-10-14T14:44:00Z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0x01010077A1DD2D38D75545AF6680D7DA12F7B8</vt:lpwstr>
  </property>
  <property fmtid="{D5CDD505-2E9C-101B-9397-08002B2CF9AE}" pid="3" name="MediaServiceImageTags">
    <vt:lpwstr/>
  </property>
  <property fmtid="{D5CDD505-2E9C-101B-9397-08002B2CF9AE}" pid="5" name="docLang">
    <vt:lpwstr>en</vt:lpwstr>
  </property>
</Properties>
</file>